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5EDD8" w14:textId="20EB90A8" w:rsidR="006E4F58" w:rsidRDefault="00156F9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Pr>
          <w:rFonts w:ascii="Times New Roman" w:eastAsiaTheme="majorEastAsia" w:hAnsi="Times New Roman" w:cstheme="majorBidi"/>
          <w:b/>
          <w:bCs/>
          <w:iCs/>
          <w:sz w:val="24"/>
          <w:szCs w:val="20"/>
        </w:rPr>
        <w:t xml:space="preserve">ATTACHMENT B – SAMPLE </w:t>
      </w:r>
      <w:r w:rsidR="006E4F58" w:rsidRPr="006E4F58">
        <w:rPr>
          <w:rFonts w:ascii="Times New Roman" w:eastAsiaTheme="majorEastAsia" w:hAnsi="Times New Roman" w:cstheme="majorBidi"/>
          <w:b/>
          <w:bCs/>
          <w:iCs/>
          <w:sz w:val="24"/>
          <w:szCs w:val="20"/>
        </w:rPr>
        <w:t>PROFESSIONAL SERVICES CONTRACT</w:t>
      </w:r>
    </w:p>
    <w:p w14:paraId="08193AC7" w14:textId="55500FF4" w:rsidR="00156F98" w:rsidRPr="006E4F58" w:rsidRDefault="00156F9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Pr>
          <w:rFonts w:ascii="Times New Roman" w:eastAsiaTheme="majorEastAsia" w:hAnsi="Times New Roman" w:cstheme="majorBidi"/>
          <w:b/>
          <w:bCs/>
          <w:iCs/>
          <w:sz w:val="24"/>
          <w:szCs w:val="20"/>
        </w:rPr>
        <w:t>RFP 20-1351 Payment Processing Services</w:t>
      </w:r>
    </w:p>
    <w:p w14:paraId="1FD26983" w14:textId="77777777" w:rsidR="006E4F58" w:rsidRPr="006E4F58" w:rsidRDefault="006E4F58" w:rsidP="006E4F58">
      <w:pPr>
        <w:spacing w:after="0" w:line="240" w:lineRule="auto"/>
        <w:jc w:val="center"/>
        <w:rPr>
          <w:rFonts w:ascii="Times New Roman" w:eastAsia="Times New Roman" w:hAnsi="Times New Roman" w:cs="Times New Roman"/>
          <w:b/>
        </w:rPr>
      </w:pPr>
    </w:p>
    <w:p w14:paraId="66268BBF" w14:textId="7DD37BF2" w:rsidR="006E4F58" w:rsidRPr="006E4F58" w:rsidRDefault="003A027C" w:rsidP="006E4F58">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6FCC1153" w14:textId="77777777" w:rsidR="006E4F58" w:rsidRPr="006E4F58" w:rsidRDefault="006E4F58" w:rsidP="006E4F58">
      <w:pPr>
        <w:spacing w:after="0" w:line="240" w:lineRule="auto"/>
        <w:rPr>
          <w:rFonts w:ascii="Times New Roman" w:eastAsia="Times New Roman" w:hAnsi="Times New Roman" w:cs="Times New Roman"/>
        </w:rPr>
      </w:pPr>
    </w:p>
    <w:p w14:paraId="02C18F6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(“this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56A7D5DC" w14:textId="77777777" w:rsidR="006E4F58" w:rsidRPr="006E4F58" w:rsidRDefault="006E4F58" w:rsidP="006E4F58">
      <w:pPr>
        <w:spacing w:after="0" w:line="240" w:lineRule="auto"/>
        <w:rPr>
          <w:rFonts w:ascii="Times New Roman" w:eastAsia="Times New Roman" w:hAnsi="Times New Roman" w:cs="Times New Roman"/>
        </w:rPr>
      </w:pPr>
    </w:p>
    <w:p w14:paraId="7FC4388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25B9A18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5D77B101" w14:textId="31F934F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53CE6D32" w14:textId="77777777" w:rsidR="006E4F58" w:rsidRPr="006E4F58" w:rsidRDefault="006E4F58" w:rsidP="006E4F58">
      <w:pPr>
        <w:spacing w:after="0" w:line="240" w:lineRule="auto"/>
        <w:rPr>
          <w:rFonts w:ascii="Times New Roman" w:eastAsia="Times New Roman" w:hAnsi="Times New Roman" w:cs="Times New Roman"/>
        </w:rPr>
      </w:pPr>
    </w:p>
    <w:p w14:paraId="313FFE5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7F0D2E03" w14:textId="77777777" w:rsidR="006E4F58" w:rsidRDefault="006E4F58" w:rsidP="006E4F58">
      <w:pPr>
        <w:spacing w:after="0" w:line="240" w:lineRule="auto"/>
        <w:rPr>
          <w:rFonts w:ascii="Times New Roman" w:eastAsia="Times New Roman" w:hAnsi="Times New Roman" w:cs="Times New Roman"/>
          <w:b/>
          <w:smallCaps/>
          <w:color w:val="000000"/>
        </w:rPr>
      </w:pPr>
    </w:p>
    <w:p w14:paraId="37AB2433" w14:textId="452CF14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ins w:id="0" w:author="Author">
        <w:r w:rsidR="00A52479">
          <w:rPr>
            <w:rFonts w:ascii="Times New Roman" w:eastAsia="Times New Roman" w:hAnsi="Times New Roman" w:cs="Times New Roman"/>
          </w:rPr>
          <w:t xml:space="preserve"> </w:t>
        </w:r>
        <w:r w:rsidR="00A52479" w:rsidRPr="00A52479">
          <w:rPr>
            <w:rFonts w:ascii="Times New Roman" w:eastAsia="Times New Roman" w:hAnsi="Times New Roman" w:cs="Times New Roman"/>
          </w:rPr>
          <w:t>The access to records shall be upon no less than 10 business days’ advance written notice and shall be no more often than once per calendar year.</w:t>
        </w:r>
      </w:ins>
    </w:p>
    <w:p w14:paraId="3B987CCA" w14:textId="77777777" w:rsidR="006E4F58" w:rsidRPr="006E4F58" w:rsidRDefault="006E4F58" w:rsidP="006E4F58">
      <w:pPr>
        <w:spacing w:after="0" w:line="240" w:lineRule="auto"/>
        <w:rPr>
          <w:rFonts w:ascii="Times New Roman" w:eastAsia="Times New Roman" w:hAnsi="Times New Roman" w:cs="Times New Roman"/>
        </w:rPr>
      </w:pPr>
    </w:p>
    <w:p w14:paraId="521611BA"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33B2EC41"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721E51BA" w14:textId="77777777" w:rsidR="00037656" w:rsidRDefault="00037656" w:rsidP="00037656">
      <w:pPr>
        <w:spacing w:after="0" w:line="240" w:lineRule="auto"/>
        <w:rPr>
          <w:rFonts w:ascii="Times New Roman" w:eastAsia="Times New Roman" w:hAnsi="Times New Roman" w:cs="Times New Roman"/>
        </w:rPr>
      </w:pPr>
    </w:p>
    <w:p w14:paraId="10323DCA" w14:textId="688F8B8E"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3F99BE2B" w14:textId="77777777" w:rsidR="006E4F58" w:rsidRPr="006E4F58" w:rsidRDefault="006E4F58" w:rsidP="006E4F58">
      <w:pPr>
        <w:spacing w:after="0" w:line="240" w:lineRule="auto"/>
        <w:rPr>
          <w:rFonts w:ascii="Times New Roman" w:eastAsia="Times New Roman" w:hAnsi="Times New Roman" w:cs="Times New Roman"/>
        </w:rPr>
      </w:pPr>
    </w:p>
    <w:p w14:paraId="08214D0B"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0095552C" w14:textId="77777777" w:rsidR="006E4F58" w:rsidRPr="006E4F58" w:rsidRDefault="006E4F58" w:rsidP="006E4F58">
      <w:pPr>
        <w:spacing w:after="0" w:line="240" w:lineRule="auto"/>
        <w:rPr>
          <w:rFonts w:ascii="Times New Roman" w:eastAsia="Times New Roman" w:hAnsi="Times New Roman" w:cs="Times New Roman"/>
        </w:rPr>
      </w:pPr>
    </w:p>
    <w:p w14:paraId="7BF138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702386F1" w14:textId="77777777" w:rsidR="006E4F58" w:rsidRPr="006E4F58" w:rsidRDefault="006E4F58" w:rsidP="006E4F58">
      <w:pPr>
        <w:spacing w:after="0" w:line="240" w:lineRule="auto"/>
        <w:rPr>
          <w:rFonts w:ascii="Times New Roman" w:eastAsia="Times New Roman" w:hAnsi="Times New Roman" w:cs="Times New Roman"/>
        </w:rPr>
      </w:pPr>
    </w:p>
    <w:p w14:paraId="1DFCB2E1" w14:textId="52BC7A91"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w:t>
      </w:r>
      <w:r w:rsidRPr="006E4F58">
        <w:rPr>
          <w:rFonts w:ascii="Times New Roman" w:eastAsia="Times New Roman" w:hAnsi="Times New Roman" w:cs="Times New Roman"/>
        </w:rPr>
        <w:lastRenderedPageBreak/>
        <w:t xml:space="preserve">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ins w:id="1" w:author="Author">
        <w:r w:rsidR="00A52479">
          <w:rPr>
            <w:rFonts w:ascii="Times New Roman" w:eastAsia="Times New Roman" w:hAnsi="Times New Roman" w:cs="Times New Roman"/>
          </w:rPr>
          <w:t xml:space="preserve"> </w:t>
        </w:r>
        <w:r w:rsidR="00A52479" w:rsidRPr="00A52479">
          <w:rPr>
            <w:rFonts w:ascii="Times New Roman" w:eastAsia="Times New Roman" w:hAnsi="Times New Roman" w:cs="Times New Roman"/>
          </w:rPr>
          <w:t>The audit shall be upon no less than 10 business days’ advance written notice and shall be no more often than once per calendar year.</w:t>
        </w:r>
      </w:ins>
    </w:p>
    <w:p w14:paraId="026727CD" w14:textId="77777777" w:rsidR="006E4F58" w:rsidRPr="006E4F58" w:rsidRDefault="006E4F58" w:rsidP="006E4F58">
      <w:pPr>
        <w:spacing w:after="0" w:line="240" w:lineRule="auto"/>
        <w:rPr>
          <w:rFonts w:ascii="Times New Roman" w:eastAsia="Times New Roman" w:hAnsi="Times New Roman" w:cs="Times New Roman"/>
        </w:rPr>
      </w:pPr>
    </w:p>
    <w:p w14:paraId="4A6E909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0EAD64F3" w14:textId="77777777" w:rsidR="006E4F58" w:rsidRPr="006E4F58" w:rsidRDefault="006E4F58" w:rsidP="006E4F58">
      <w:pPr>
        <w:spacing w:after="0" w:line="240" w:lineRule="auto"/>
        <w:rPr>
          <w:rFonts w:ascii="Times New Roman" w:eastAsia="Times New Roman" w:hAnsi="Times New Roman" w:cs="Times New Roman"/>
        </w:rPr>
      </w:pPr>
    </w:p>
    <w:p w14:paraId="2D0666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69A8DD68" w14:textId="77777777" w:rsidR="006E4F58" w:rsidRPr="006E4F58" w:rsidRDefault="006E4F58" w:rsidP="006E4F58">
      <w:pPr>
        <w:spacing w:after="0" w:line="240" w:lineRule="auto"/>
        <w:rPr>
          <w:rFonts w:ascii="Times New Roman" w:eastAsia="Times New Roman" w:hAnsi="Times New Roman" w:cs="Times New Roman"/>
        </w:rPr>
      </w:pPr>
    </w:p>
    <w:p w14:paraId="0E42CA28"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33521F2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7082AF20" w14:textId="77777777" w:rsidR="006E4F58" w:rsidRPr="006E4F58" w:rsidRDefault="006E4F58" w:rsidP="006E4F58">
      <w:pPr>
        <w:spacing w:after="0" w:line="240" w:lineRule="auto"/>
        <w:rPr>
          <w:rFonts w:ascii="Times New Roman" w:eastAsia="Times New Roman" w:hAnsi="Times New Roman" w:cs="Times New Roman"/>
        </w:rPr>
      </w:pPr>
    </w:p>
    <w:p w14:paraId="60855E27" w14:textId="73C18F4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Commission, or visit the Inspector General’s website at </w:t>
      </w:r>
      <w:hyperlink r:id="rId11"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7779DE00" w14:textId="77777777" w:rsidR="006E4F58" w:rsidRPr="006E4F58" w:rsidRDefault="006E4F58" w:rsidP="006E4F58">
      <w:pPr>
        <w:spacing w:after="0" w:line="240" w:lineRule="auto"/>
        <w:rPr>
          <w:rFonts w:ascii="Times New Roman" w:eastAsia="Times New Roman" w:hAnsi="Times New Roman" w:cs="Times New Roman"/>
        </w:rPr>
      </w:pPr>
    </w:p>
    <w:p w14:paraId="19468C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4277B7D9" w14:textId="77777777" w:rsidR="006E4F58" w:rsidRPr="006E4F58" w:rsidRDefault="006E4F58" w:rsidP="006E4F58">
      <w:pPr>
        <w:spacing w:after="0" w:line="240" w:lineRule="auto"/>
        <w:rPr>
          <w:rFonts w:ascii="Times New Roman" w:eastAsia="Times New Roman" w:hAnsi="Times New Roman" w:cs="Times New Roman"/>
        </w:rPr>
      </w:pPr>
    </w:p>
    <w:p w14:paraId="05D4D39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50C697A2" w14:textId="77777777" w:rsidR="006E4F58" w:rsidRPr="006E4F58" w:rsidRDefault="006E4F58" w:rsidP="006E4F58">
      <w:pPr>
        <w:spacing w:after="0" w:line="240" w:lineRule="auto"/>
        <w:rPr>
          <w:rFonts w:ascii="Times New Roman" w:eastAsia="Times New Roman" w:hAnsi="Times New Roman" w:cs="Times New Roman"/>
        </w:rPr>
      </w:pPr>
    </w:p>
    <w:p w14:paraId="6DB3EFC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w:t>
      </w:r>
      <w:r w:rsidRPr="006E4F58">
        <w:rPr>
          <w:rFonts w:ascii="Times New Roman" w:eastAsia="Times New Roman" w:hAnsi="Times New Roman" w:cs="Times New Roman"/>
        </w:rPr>
        <w:lastRenderedPageBreak/>
        <w:t>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2B027B89" w14:textId="77777777" w:rsidR="006E4F58" w:rsidRPr="006E4F58" w:rsidRDefault="006E4F58" w:rsidP="006E4F58">
      <w:pPr>
        <w:spacing w:after="0" w:line="240" w:lineRule="auto"/>
        <w:rPr>
          <w:rFonts w:ascii="Times New Roman" w:eastAsia="Times New Roman" w:hAnsi="Times New Roman" w:cs="Times New Roman"/>
        </w:rPr>
      </w:pPr>
    </w:p>
    <w:p w14:paraId="194A13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49D37DB0" w14:textId="77777777" w:rsidR="006E4F58" w:rsidRPr="006E4F58" w:rsidRDefault="006E4F58" w:rsidP="006E4F58">
      <w:pPr>
        <w:spacing w:after="0" w:line="240" w:lineRule="auto"/>
        <w:rPr>
          <w:rFonts w:ascii="Times New Roman" w:eastAsia="Times New Roman" w:hAnsi="Times New Roman" w:cs="Times New Roman"/>
        </w:rPr>
      </w:pPr>
    </w:p>
    <w:p w14:paraId="5189A76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28E8B5F3" w14:textId="77777777" w:rsidR="006E4F58" w:rsidRPr="006E4F58" w:rsidRDefault="006E4F58" w:rsidP="006E4F58">
      <w:pPr>
        <w:spacing w:after="0" w:line="240" w:lineRule="auto"/>
        <w:rPr>
          <w:rFonts w:ascii="Times New Roman" w:eastAsia="Times New Roman" w:hAnsi="Times New Roman" w:cs="Times New Roman"/>
        </w:rPr>
      </w:pPr>
    </w:p>
    <w:p w14:paraId="0298EB58"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3F894E0F"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1846D0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20581671"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§24-4.7 [Telephone Solicitation Of Consumers];</w:t>
      </w:r>
    </w:p>
    <w:p w14:paraId="6E619F8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2" w:name="IC24-5-12"/>
      <w:r w:rsidRPr="006E4F58">
        <w:rPr>
          <w:rFonts w:ascii="Times New Roman" w:eastAsia="Times New Roman" w:hAnsi="Times New Roman" w:cs="Times New Roman"/>
        </w:rPr>
        <w:t>Telephone Solicitations</w:t>
      </w:r>
      <w:bookmarkEnd w:id="2"/>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3232CE66"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3" w:name="IC24-5-14"/>
      <w:r w:rsidRPr="006E4F58">
        <w:rPr>
          <w:rFonts w:ascii="Times New Roman" w:eastAsia="Times New Roman" w:hAnsi="Times New Roman" w:cs="Times New Roman"/>
        </w:rPr>
        <w:t>Regulation of Automatic Dialing Machines</w:t>
      </w:r>
      <w:bookmarkEnd w:id="3"/>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6224E15D"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3BE6A379"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A1A280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787DA067"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067F7ACB"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63967C76" w14:textId="77777777" w:rsidR="006E4F58" w:rsidRPr="006E4F58" w:rsidRDefault="006E4F58" w:rsidP="006E4F58">
      <w:pPr>
        <w:spacing w:after="0" w:line="240" w:lineRule="auto"/>
        <w:rPr>
          <w:rFonts w:ascii="Times New Roman" w:eastAsia="Times New Roman" w:hAnsi="Times New Roman" w:cs="Times New Roman"/>
        </w:rPr>
      </w:pPr>
    </w:p>
    <w:p w14:paraId="1F3195FB" w14:textId="75AC249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w:t>
      </w:r>
      <w:r w:rsidR="00A52479" w:rsidRPr="00A52479">
        <w:rPr>
          <w:rFonts w:ascii="Times New Roman" w:eastAsia="Times New Roman" w:hAnsi="Times New Roman" w:cs="Times New Roman"/>
        </w:rPr>
        <w:t>All services provided by the Contractor under this Contract must be performed</w:t>
      </w:r>
      <w:ins w:id="4" w:author="Author">
        <w:r w:rsidR="00A52479" w:rsidRPr="00A52479">
          <w:rPr>
            <w:rFonts w:ascii="Times New Roman" w:eastAsia="Times New Roman" w:hAnsi="Times New Roman" w:cs="Times New Roman"/>
          </w:rPr>
          <w:t xml:space="preserve"> in accordance with the functional specifications or other warranted functionality called for in the Contract</w:t>
        </w:r>
      </w:ins>
      <w:del w:id="5" w:author="Author">
        <w:r w:rsidR="00A52479" w:rsidRPr="00A52479" w:rsidDel="0059520F">
          <w:rPr>
            <w:rFonts w:ascii="Times New Roman" w:eastAsia="Times New Roman" w:hAnsi="Times New Roman" w:cs="Times New Roman"/>
          </w:rPr>
          <w:delText xml:space="preserve"> to the State’s reasonable satisfaction</w:delText>
        </w:r>
      </w:del>
      <w:r w:rsidR="00A52479" w:rsidRPr="00A52479">
        <w:rPr>
          <w:rFonts w:ascii="Times New Roman" w:eastAsia="Times New Roman" w:hAnsi="Times New Roman" w:cs="Times New Roman"/>
        </w:rPr>
        <w:t xml:space="preserve">, as determined at the </w:t>
      </w:r>
      <w:ins w:id="6" w:author="Author">
        <w:r w:rsidR="00A52479" w:rsidRPr="00A52479">
          <w:rPr>
            <w:rFonts w:ascii="Times New Roman" w:eastAsia="Times New Roman" w:hAnsi="Times New Roman" w:cs="Times New Roman"/>
          </w:rPr>
          <w:t xml:space="preserve">good faith </w:t>
        </w:r>
      </w:ins>
      <w:r w:rsidR="00A52479" w:rsidRPr="00A52479">
        <w:rPr>
          <w:rFonts w:ascii="Times New Roman" w:eastAsia="Times New Roman" w:hAnsi="Times New Roman" w:cs="Times New Roman"/>
        </w:rPr>
        <w:t xml:space="preserve">discretion of the undersigned State representative and in accordance with all applicable federal, state, local laws, ordinances, rules and regulations. The State shall not be required to pay for work found to be </w:t>
      </w:r>
      <w:del w:id="7" w:author="Author">
        <w:r w:rsidR="00A52479" w:rsidRPr="00A52479" w:rsidDel="0059520F">
          <w:rPr>
            <w:rFonts w:ascii="Times New Roman" w:eastAsia="Times New Roman" w:hAnsi="Times New Roman" w:cs="Times New Roman"/>
          </w:rPr>
          <w:delText>unsatisfactory</w:delText>
        </w:r>
      </w:del>
      <w:ins w:id="8" w:author="Author">
        <w:r w:rsidR="00A52479" w:rsidRPr="00A52479">
          <w:rPr>
            <w:rFonts w:ascii="Times New Roman" w:eastAsia="Times New Roman" w:hAnsi="Times New Roman" w:cs="Times New Roman"/>
          </w:rPr>
          <w:t>outside of this standard or otherwise</w:t>
        </w:r>
      </w:ins>
      <w:del w:id="9" w:author="Author">
        <w:r w:rsidR="00A52479" w:rsidRPr="00A52479" w:rsidDel="0059520F">
          <w:rPr>
            <w:rFonts w:ascii="Times New Roman" w:eastAsia="Times New Roman" w:hAnsi="Times New Roman" w:cs="Times New Roman"/>
          </w:rPr>
          <w:delText>,</w:delText>
        </w:r>
      </w:del>
      <w:r w:rsidR="00A52479" w:rsidRPr="00A52479">
        <w:rPr>
          <w:rFonts w:ascii="Times New Roman" w:eastAsia="Times New Roman" w:hAnsi="Times New Roman" w:cs="Times New Roman"/>
        </w:rPr>
        <w:t xml:space="preserve"> inconsistent with this Contract</w:t>
      </w:r>
      <w:ins w:id="10" w:author="Author">
        <w:r w:rsidR="00A52479" w:rsidRPr="00A52479">
          <w:rPr>
            <w:rFonts w:ascii="Times New Roman" w:eastAsia="Times New Roman" w:hAnsi="Times New Roman" w:cs="Times New Roman"/>
          </w:rPr>
          <w:t>,</w:t>
        </w:r>
      </w:ins>
      <w:r w:rsidR="00A52479" w:rsidRPr="00A52479">
        <w:rPr>
          <w:rFonts w:ascii="Times New Roman" w:eastAsia="Times New Roman" w:hAnsi="Times New Roman" w:cs="Times New Roman"/>
        </w:rPr>
        <w:t xml:space="preserve"> or performed in violation of any federal, state or local statute, ordinance, rule or regulation.</w:t>
      </w:r>
    </w:p>
    <w:p w14:paraId="4C53933A" w14:textId="77777777" w:rsidR="006E4F58" w:rsidRPr="006E4F58" w:rsidRDefault="006E4F58" w:rsidP="006E4F58">
      <w:pPr>
        <w:spacing w:after="0" w:line="240" w:lineRule="auto"/>
        <w:rPr>
          <w:rFonts w:ascii="Times New Roman" w:eastAsia="Times New Roman" w:hAnsi="Times New Roman" w:cs="Times New Roman"/>
        </w:rPr>
      </w:pPr>
    </w:p>
    <w:p w14:paraId="3D43F82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7392DE94" w14:textId="77777777" w:rsidR="006E4F58" w:rsidRPr="006E4F58" w:rsidRDefault="006E4F58" w:rsidP="006E4F58">
      <w:pPr>
        <w:spacing w:after="0" w:line="240" w:lineRule="auto"/>
        <w:rPr>
          <w:rFonts w:ascii="Times New Roman" w:eastAsia="Times New Roman" w:hAnsi="Times New Roman" w:cs="Times New Roman"/>
        </w:rPr>
      </w:pPr>
    </w:p>
    <w:p w14:paraId="6471D6B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7E47FDFA" w14:textId="13483FEF" w:rsidR="006E4F58" w:rsidRDefault="006E4F58" w:rsidP="006E4F58">
      <w:pPr>
        <w:spacing w:after="0" w:line="240" w:lineRule="auto"/>
        <w:rPr>
          <w:ins w:id="11" w:author="Author"/>
          <w:rFonts w:ascii="Times New Roman" w:eastAsia="Times New Roman" w:hAnsi="Times New Roman" w:cs="Times New Roman"/>
        </w:rPr>
      </w:pPr>
    </w:p>
    <w:p w14:paraId="2DB7622D" w14:textId="279940C8" w:rsidR="006A1364" w:rsidRPr="00162E9A" w:rsidRDefault="006A1364" w:rsidP="006A1364">
      <w:pPr>
        <w:spacing w:after="0" w:line="240" w:lineRule="auto"/>
        <w:rPr>
          <w:ins w:id="12" w:author="Author"/>
          <w:rFonts w:ascii="Times New Roman" w:eastAsia="Times New Roman" w:hAnsi="Times New Roman" w:cs="Times New Roman"/>
          <w:b/>
          <w:bCs/>
        </w:rPr>
      </w:pPr>
      <w:ins w:id="13" w:author="Author">
        <w:r w:rsidRPr="00162E9A">
          <w:rPr>
            <w:rFonts w:ascii="Times New Roman" w:eastAsia="Times New Roman" w:hAnsi="Times New Roman" w:cs="Times New Roman"/>
            <w:b/>
            <w:bCs/>
          </w:rPr>
          <w:t>Confidentiality of Contractor Information; Disclosure of Confidential Information</w:t>
        </w:r>
      </w:ins>
    </w:p>
    <w:p w14:paraId="6F3E267F" w14:textId="21AF2B9F" w:rsidR="006A1364" w:rsidRPr="00C10563" w:rsidRDefault="006A1364" w:rsidP="006A1364">
      <w:pPr>
        <w:spacing w:after="0" w:line="240" w:lineRule="auto"/>
        <w:rPr>
          <w:ins w:id="14" w:author="Author"/>
          <w:rFonts w:ascii="Times New Roman" w:eastAsia="Times New Roman" w:hAnsi="Times New Roman" w:cs="Times New Roman"/>
        </w:rPr>
      </w:pPr>
      <w:ins w:id="15" w:author="Author">
        <w:r w:rsidRPr="00C10563">
          <w:rPr>
            <w:rFonts w:ascii="Times New Roman" w:eastAsia="Times New Roman" w:hAnsi="Times New Roman" w:cs="Times New Roman"/>
          </w:rPr>
          <w:t>A.  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§4-1-10 and IC §4-1-11.  If any Social Security number(s) is/are disclosed in violation of IC §4-1-10 and IC §4-1-11 by Contractor due to its negligence or willful misconduct, Contractor agrees to pay the cost of the notice of disclosure of a breach of the security of the system as required under IC §4-1-11 in addition to any other claims and expenses for which it is liable under the terms of this contract.</w:t>
        </w:r>
      </w:ins>
    </w:p>
    <w:p w14:paraId="3E57C149" w14:textId="77777777" w:rsidR="006A1364" w:rsidRPr="00C10563" w:rsidRDefault="006A1364" w:rsidP="006A1364">
      <w:pPr>
        <w:spacing w:after="0" w:line="240" w:lineRule="auto"/>
        <w:rPr>
          <w:ins w:id="16" w:author="Author"/>
          <w:rFonts w:ascii="Times New Roman" w:eastAsia="Times New Roman" w:hAnsi="Times New Roman" w:cs="Times New Roman"/>
        </w:rPr>
      </w:pPr>
    </w:p>
    <w:p w14:paraId="479EDDC5" w14:textId="77777777" w:rsidR="006A1364" w:rsidRPr="00C10563" w:rsidRDefault="006A1364" w:rsidP="006A1364">
      <w:pPr>
        <w:spacing w:after="0" w:line="240" w:lineRule="auto"/>
        <w:rPr>
          <w:ins w:id="17" w:author="Author"/>
          <w:rFonts w:ascii="Times New Roman" w:eastAsia="Times New Roman" w:hAnsi="Times New Roman" w:cs="Times New Roman"/>
        </w:rPr>
      </w:pPr>
      <w:ins w:id="18" w:author="Author">
        <w:r w:rsidRPr="00C10563">
          <w:rPr>
            <w:rFonts w:ascii="Times New Roman" w:eastAsia="Times New Roman" w:hAnsi="Times New Roman" w:cs="Times New Roman"/>
          </w:rPr>
          <w:t>B. Confidentiality of Contractor Information</w:t>
        </w:r>
      </w:ins>
    </w:p>
    <w:p w14:paraId="34AE96A6" w14:textId="77777777" w:rsidR="006A1364" w:rsidRPr="00C10563" w:rsidRDefault="006A1364" w:rsidP="006A1364">
      <w:pPr>
        <w:spacing w:after="0" w:line="240" w:lineRule="auto"/>
        <w:rPr>
          <w:ins w:id="19" w:author="Author"/>
          <w:rFonts w:ascii="Times New Roman" w:eastAsia="Times New Roman" w:hAnsi="Times New Roman" w:cs="Times New Roman"/>
        </w:rPr>
      </w:pPr>
    </w:p>
    <w:p w14:paraId="28D62E1B" w14:textId="77777777" w:rsidR="006A1364" w:rsidRPr="00C10563" w:rsidRDefault="006A1364" w:rsidP="006A1364">
      <w:pPr>
        <w:spacing w:after="0" w:line="240" w:lineRule="auto"/>
        <w:rPr>
          <w:ins w:id="20" w:author="Author"/>
          <w:rFonts w:ascii="Times New Roman" w:eastAsia="Times New Roman" w:hAnsi="Times New Roman" w:cs="Times New Roman"/>
        </w:rPr>
      </w:pPr>
      <w:ins w:id="21" w:author="Author">
        <w:r w:rsidRPr="00C10563">
          <w:rPr>
            <w:rFonts w:ascii="Times New Roman" w:eastAsia="Times New Roman" w:hAnsi="Times New Roman" w:cs="Times New Roman"/>
          </w:rPr>
          <w:t>For the purposes of this paragraph 12.B., “confidential and proprietary information” shall include the following:</w:t>
        </w:r>
      </w:ins>
    </w:p>
    <w:p w14:paraId="3BB38672" w14:textId="77777777" w:rsidR="006A1364" w:rsidRPr="00C10563" w:rsidRDefault="006A1364" w:rsidP="006A1364">
      <w:pPr>
        <w:spacing w:after="0" w:line="240" w:lineRule="auto"/>
        <w:rPr>
          <w:ins w:id="22" w:author="Author"/>
          <w:rFonts w:ascii="Times New Roman" w:eastAsia="Times New Roman" w:hAnsi="Times New Roman" w:cs="Times New Roman"/>
        </w:rPr>
      </w:pPr>
    </w:p>
    <w:p w14:paraId="71398593" w14:textId="77777777" w:rsidR="006A1364" w:rsidRPr="0081587C" w:rsidRDefault="006A1364" w:rsidP="006A1364">
      <w:pPr>
        <w:pStyle w:val="ListParagraph"/>
        <w:numPr>
          <w:ilvl w:val="0"/>
          <w:numId w:val="7"/>
        </w:numPr>
        <w:spacing w:after="0" w:line="240" w:lineRule="auto"/>
        <w:rPr>
          <w:ins w:id="23" w:author="Author"/>
          <w:rFonts w:ascii="Times New Roman" w:eastAsia="Times New Roman" w:hAnsi="Times New Roman" w:cs="Times New Roman"/>
        </w:rPr>
      </w:pPr>
      <w:ins w:id="24" w:author="Author">
        <w:r w:rsidRPr="0081587C">
          <w:rPr>
            <w:rFonts w:ascii="Times New Roman" w:eastAsia="Times New Roman" w:hAnsi="Times New Roman" w:cs="Times New Roman"/>
          </w:rPr>
          <w:t>All books, records, documents, and electronic files that pertain to the business or operation of the Contractor’s company or that of its corporate parent, affiliates, or subsidiaries (as contrasted to the Contractor’s services for the Payment Processing Services) unless the same are disclosed publicly by Contractor or its corporate parent, affiliates, or subsidiaries.</w:t>
        </w:r>
      </w:ins>
    </w:p>
    <w:p w14:paraId="46C64127" w14:textId="77777777" w:rsidR="006A1364" w:rsidRPr="0081587C" w:rsidRDefault="006A1364" w:rsidP="006A1364">
      <w:pPr>
        <w:pStyle w:val="ListParagraph"/>
        <w:numPr>
          <w:ilvl w:val="0"/>
          <w:numId w:val="7"/>
        </w:numPr>
        <w:spacing w:after="0" w:line="240" w:lineRule="auto"/>
        <w:rPr>
          <w:ins w:id="25" w:author="Author"/>
          <w:rFonts w:ascii="Times New Roman" w:eastAsia="Times New Roman" w:hAnsi="Times New Roman" w:cs="Times New Roman"/>
        </w:rPr>
      </w:pPr>
      <w:ins w:id="26" w:author="Author">
        <w:r w:rsidRPr="0081587C">
          <w:rPr>
            <w:rFonts w:ascii="Times New Roman" w:eastAsia="Times New Roman" w:hAnsi="Times New Roman" w:cs="Times New Roman"/>
          </w:rPr>
          <w:t>The Software.  “Software” is defined as all software (including documentation, source code, object code, and updates) developed by Contractor, or one of its affiliates, and deployed for the Payment Processing Services contract (excluding third-party software and excluding Contractor Software-as-a-Service “SaaS” services, and any other services provided by an affiliate, which is owned by an affiliate, together with any software updates or upgrades made by Contractor under this Contract.</w:t>
        </w:r>
      </w:ins>
    </w:p>
    <w:p w14:paraId="3EBE4C9C" w14:textId="77777777" w:rsidR="006A1364" w:rsidRPr="0081587C" w:rsidRDefault="006A1364" w:rsidP="006A1364">
      <w:pPr>
        <w:pStyle w:val="ListParagraph"/>
        <w:numPr>
          <w:ilvl w:val="0"/>
          <w:numId w:val="7"/>
        </w:numPr>
        <w:spacing w:after="0" w:line="240" w:lineRule="auto"/>
        <w:rPr>
          <w:ins w:id="27" w:author="Author"/>
          <w:rFonts w:ascii="Times New Roman" w:eastAsia="Times New Roman" w:hAnsi="Times New Roman" w:cs="Times New Roman"/>
        </w:rPr>
      </w:pPr>
      <w:ins w:id="28" w:author="Author">
        <w:r w:rsidRPr="0081587C">
          <w:rPr>
            <w:rFonts w:ascii="Times New Roman" w:eastAsia="Times New Roman" w:hAnsi="Times New Roman" w:cs="Times New Roman"/>
          </w:rPr>
          <w:t>Any Contractor Trade Secret.  “Trade Secret” is defined as information which derives independent economic value, actual or potential, from not being generally known to, and not being readily ascertained through proper means by, other persons who can obtain economic value from its disclosure or use.</w:t>
        </w:r>
      </w:ins>
    </w:p>
    <w:p w14:paraId="258DD58A" w14:textId="77777777" w:rsidR="006A1364" w:rsidRPr="00C10563" w:rsidRDefault="006A1364" w:rsidP="006A1364">
      <w:pPr>
        <w:spacing w:after="0" w:line="240" w:lineRule="auto"/>
        <w:rPr>
          <w:ins w:id="29" w:author="Author"/>
          <w:rFonts w:ascii="Times New Roman" w:eastAsia="Times New Roman" w:hAnsi="Times New Roman" w:cs="Times New Roman"/>
        </w:rPr>
      </w:pPr>
    </w:p>
    <w:p w14:paraId="4D45D2F1" w14:textId="77777777" w:rsidR="006A1364" w:rsidRPr="00C10563" w:rsidRDefault="006A1364" w:rsidP="006A1364">
      <w:pPr>
        <w:spacing w:after="0" w:line="240" w:lineRule="auto"/>
        <w:rPr>
          <w:ins w:id="30" w:author="Author"/>
          <w:rFonts w:ascii="Times New Roman" w:eastAsia="Times New Roman" w:hAnsi="Times New Roman" w:cs="Times New Roman"/>
        </w:rPr>
      </w:pPr>
      <w:ins w:id="31" w:author="Author">
        <w:r w:rsidRPr="00C10563">
          <w:rPr>
            <w:rFonts w:ascii="Times New Roman" w:eastAsia="Times New Roman" w:hAnsi="Times New Roman" w:cs="Times New Roman"/>
          </w:rPr>
          <w:t>State agrees not to disclose or produce for any purpose, including in response to a subpoena or other court or governmental order, without giving Contractor or its successors, assigns, parents or subsidiaries ten days’ written notice and an opportunity to object to the disclosure or production, any of the Contractor’s confidential or proprietary information, including that of Contractor’s corporate parent, affiliates and subsidiaries (collectively referred to herein as the “Contractor’s Confidential Information”).</w:t>
        </w:r>
      </w:ins>
    </w:p>
    <w:p w14:paraId="0ABA5027" w14:textId="77777777" w:rsidR="006A1364" w:rsidRPr="00C10563" w:rsidRDefault="006A1364" w:rsidP="006A1364">
      <w:pPr>
        <w:spacing w:after="0" w:line="240" w:lineRule="auto"/>
        <w:rPr>
          <w:ins w:id="32" w:author="Author"/>
          <w:rFonts w:ascii="Times New Roman" w:eastAsia="Times New Roman" w:hAnsi="Times New Roman" w:cs="Times New Roman"/>
        </w:rPr>
      </w:pPr>
    </w:p>
    <w:p w14:paraId="28A1B186" w14:textId="77777777" w:rsidR="006A1364" w:rsidRPr="00C10563" w:rsidRDefault="006A1364" w:rsidP="006A1364">
      <w:pPr>
        <w:spacing w:after="0" w:line="240" w:lineRule="auto"/>
        <w:rPr>
          <w:ins w:id="33" w:author="Author"/>
          <w:rFonts w:ascii="Times New Roman" w:eastAsia="Times New Roman" w:hAnsi="Times New Roman" w:cs="Times New Roman"/>
        </w:rPr>
      </w:pPr>
      <w:ins w:id="34" w:author="Author">
        <w:r w:rsidRPr="00C10563">
          <w:rPr>
            <w:rFonts w:ascii="Times New Roman" w:eastAsia="Times New Roman" w:hAnsi="Times New Roman" w:cs="Times New Roman"/>
          </w:rPr>
          <w:t>With the exception of the Software and third-party software, which shall be automatically deemed confidential and proprietary information, when Contractor furnishes or discloses information deemed to be confidential or proprietary information, intangible form or verbally, it shall clearly mark or otherwise identify the information in a manner to indicate that it is considered by the Contractor to be confidential or proprietary information.</w:t>
        </w:r>
      </w:ins>
    </w:p>
    <w:p w14:paraId="5E2434D9" w14:textId="77777777" w:rsidR="006A1364" w:rsidRPr="00C10563" w:rsidRDefault="006A1364" w:rsidP="006A1364">
      <w:pPr>
        <w:spacing w:after="0" w:line="240" w:lineRule="auto"/>
        <w:rPr>
          <w:ins w:id="35" w:author="Author"/>
          <w:rFonts w:ascii="Times New Roman" w:eastAsia="Times New Roman" w:hAnsi="Times New Roman" w:cs="Times New Roman"/>
        </w:rPr>
      </w:pPr>
    </w:p>
    <w:p w14:paraId="2E0C5A80" w14:textId="77777777" w:rsidR="006A1364" w:rsidRPr="006E4F58" w:rsidRDefault="006A1364" w:rsidP="006A1364">
      <w:pPr>
        <w:spacing w:after="0" w:line="240" w:lineRule="auto"/>
        <w:rPr>
          <w:ins w:id="36" w:author="Author"/>
          <w:rFonts w:ascii="Times New Roman" w:eastAsia="Times New Roman" w:hAnsi="Times New Roman" w:cs="Times New Roman"/>
        </w:rPr>
      </w:pPr>
      <w:ins w:id="37" w:author="Author">
        <w:r w:rsidRPr="00C10563">
          <w:rPr>
            <w:rFonts w:ascii="Times New Roman" w:eastAsia="Times New Roman" w:hAnsi="Times New Roman" w:cs="Times New Roman"/>
          </w:rPr>
          <w:t>Notwithstanding any of the foregoing, the parties acknowledge that Indiana’s Access to Public Records Act, IC 5-14-3, controls disclosure of any public record as that term is defined in such Act.   Any such other records subject to a request for disclosure under Indiana’s Access to Public Records Act will be reviewed in light of the exemptions from disclosure and disclosed only as required by the Act. Subject to the foregoing, it shall not be a violation of the Contract for the Contractor or the State to make any disclosure which (i) it reasonably believes is required by law, including in response to a subpoena or other court or governmental order, (ii) required for the enforcement of this Contract, (iii) as necessary for a party to defend any claims brought against it or (iv) permitted by applicable law, including but not limited to Indiana Code.  Unless prohibited by applicable law, the receiving party will give the disclosing ten days’ written notice and an opportunity to object to any such disclosure or production, if practicable.</w:t>
        </w:r>
      </w:ins>
    </w:p>
    <w:p w14:paraId="55C97C6E" w14:textId="77777777" w:rsidR="006A1364" w:rsidRPr="006E4F58" w:rsidRDefault="006A1364" w:rsidP="006E4F58">
      <w:pPr>
        <w:spacing w:after="0" w:line="240" w:lineRule="auto"/>
        <w:rPr>
          <w:rFonts w:ascii="Times New Roman" w:eastAsia="Times New Roman" w:hAnsi="Times New Roman" w:cs="Times New Roman"/>
        </w:rPr>
      </w:pPr>
    </w:p>
    <w:p w14:paraId="2AE7608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DD0049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504BD0EB"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38" w:name="_Toc236554569"/>
      <w:r w:rsidRPr="007412B2">
        <w:rPr>
          <w:rFonts w:ascii="Times New Roman" w:eastAsia="Times New Roman" w:hAnsi="Times New Roman" w:cs="Times New Roman"/>
        </w:rPr>
        <w:t>Furnish phase-in training; and</w:t>
      </w:r>
      <w:bookmarkEnd w:id="38"/>
    </w:p>
    <w:p w14:paraId="079AA197"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Exercise its best efforts and cooperation to effect an orderly and efficient transition to a successor.</w:t>
      </w:r>
    </w:p>
    <w:p w14:paraId="5235C5A4" w14:textId="77777777" w:rsidR="006E4F58" w:rsidRPr="006E4F58" w:rsidRDefault="006E4F58" w:rsidP="006E4F58">
      <w:pPr>
        <w:spacing w:after="0" w:line="240" w:lineRule="auto"/>
        <w:rPr>
          <w:rFonts w:ascii="Times New Roman" w:eastAsia="Times New Roman" w:hAnsi="Times New Roman" w:cs="Times New Roman"/>
        </w:rPr>
      </w:pPr>
    </w:p>
    <w:p w14:paraId="73EC0FB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422422AB"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7F52DAB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289D0A67" w14:textId="77777777" w:rsidR="006E4F58" w:rsidRPr="006E4F58" w:rsidRDefault="006E4F58" w:rsidP="006E4F58">
      <w:pPr>
        <w:spacing w:after="0" w:line="240" w:lineRule="auto"/>
        <w:rPr>
          <w:rFonts w:ascii="Times New Roman" w:eastAsia="Times New Roman" w:hAnsi="Times New Roman" w:cs="Times New Roman"/>
        </w:rPr>
      </w:pPr>
    </w:p>
    <w:p w14:paraId="2BA4D12F" w14:textId="7CA15240" w:rsidR="006E4F58" w:rsidRPr="006E4F58" w:rsidRDefault="006E4F58" w:rsidP="006E4F58">
      <w:pPr>
        <w:spacing w:after="0" w:line="240" w:lineRule="auto"/>
        <w:rPr>
          <w:rFonts w:ascii="Times New Roman" w:eastAsia="Times New Roman" w:hAnsi="Times New Roman" w:cs="Times New Roman"/>
        </w:rPr>
      </w:pPr>
      <w:del w:id="39" w:author="Author">
        <w:r w:rsidRPr="006E4F58" w:rsidDel="00592AC8">
          <w:rPr>
            <w:rFonts w:ascii="Times New Roman" w:eastAsia="Times New Roman" w:hAnsi="Times New Roman" w:cs="Times New Roman"/>
          </w:rPr>
          <w:delTex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delText>
        </w:r>
      </w:del>
      <w:ins w:id="40" w:author="Author">
        <w:r w:rsidR="00592AC8">
          <w:rPr>
            <w:rFonts w:ascii="Times New Roman" w:eastAsia="Times New Roman" w:hAnsi="Times New Roman" w:cs="Times New Roman"/>
          </w:rPr>
          <w:t>Reserved</w:t>
        </w:r>
      </w:ins>
      <w:del w:id="41" w:author="Author">
        <w:r w:rsidRPr="006E4F58" w:rsidDel="00592AC8">
          <w:rPr>
            <w:rFonts w:ascii="Times New Roman" w:eastAsia="Times New Roman" w:hAnsi="Times New Roman" w:cs="Times New Roman"/>
          </w:rPr>
          <w:delText>.</w:delText>
        </w:r>
      </w:del>
    </w:p>
    <w:p w14:paraId="6CF9C1A7" w14:textId="77777777" w:rsidR="006E4F58" w:rsidRPr="006E4F58" w:rsidRDefault="006E4F58" w:rsidP="006E4F58">
      <w:pPr>
        <w:spacing w:after="0" w:line="240" w:lineRule="auto"/>
        <w:rPr>
          <w:rFonts w:ascii="Times New Roman" w:eastAsia="Times New Roman" w:hAnsi="Times New Roman" w:cs="Times New Roman"/>
        </w:rPr>
      </w:pPr>
    </w:p>
    <w:p w14:paraId="44870BB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0BDA5D68" w14:textId="77777777" w:rsidR="006E4F58" w:rsidRPr="006E4F58" w:rsidRDefault="006E4F58" w:rsidP="006E4F58">
      <w:pPr>
        <w:spacing w:after="0" w:line="240" w:lineRule="auto"/>
        <w:rPr>
          <w:rFonts w:ascii="Times New Roman" w:eastAsia="Times New Roman" w:hAnsi="Times New Roman" w:cs="Times New Roman"/>
          <w:b/>
        </w:rPr>
      </w:pPr>
    </w:p>
    <w:p w14:paraId="533E090A"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0DEDAF8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7274BC2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03629D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79524A44" w14:textId="77777777" w:rsidR="006E4F58" w:rsidRPr="006E4F58" w:rsidRDefault="006E4F58" w:rsidP="006E4F58">
      <w:pPr>
        <w:spacing w:after="0" w:line="240" w:lineRule="auto"/>
        <w:rPr>
          <w:rFonts w:ascii="Times New Roman" w:eastAsia="Times New Roman" w:hAnsi="Times New Roman" w:cs="Times New Roman"/>
        </w:rPr>
      </w:pPr>
    </w:p>
    <w:p w14:paraId="64F80E7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B508796" w14:textId="77777777" w:rsidR="006E4F58" w:rsidRDefault="006E4F58" w:rsidP="006E4F58">
      <w:pPr>
        <w:spacing w:after="0" w:line="240" w:lineRule="auto"/>
        <w:rPr>
          <w:rFonts w:ascii="Times New Roman" w:eastAsia="Times New Roman" w:hAnsi="Times New Roman" w:cs="Times New Roman"/>
          <w:b/>
        </w:rPr>
      </w:pPr>
    </w:p>
    <w:p w14:paraId="7B6E457A"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506C5E2B"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68657368" w14:textId="77777777" w:rsidR="006E4F58" w:rsidRPr="006E4F58" w:rsidRDefault="006E4F58" w:rsidP="006E4F58">
      <w:pPr>
        <w:spacing w:after="0" w:line="240" w:lineRule="auto"/>
        <w:rPr>
          <w:rFonts w:ascii="Times New Roman" w:eastAsia="Times New Roman" w:hAnsi="Times New Roman" w:cs="Times New Roman"/>
        </w:rPr>
      </w:pPr>
    </w:p>
    <w:p w14:paraId="17094A2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5A6F81AE" w14:textId="77777777" w:rsidR="009C3620" w:rsidRDefault="009C3620" w:rsidP="009C3620">
      <w:pPr>
        <w:spacing w:after="0" w:line="240" w:lineRule="auto"/>
        <w:rPr>
          <w:rFonts w:ascii="Times New Roman" w:hAnsi="Times New Roman" w:cs="Times New Roman"/>
        </w:rPr>
      </w:pPr>
    </w:p>
    <w:p w14:paraId="02CEC82E"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51E249A0" w14:textId="77777777" w:rsidR="009C3620" w:rsidRPr="009C3620" w:rsidRDefault="009C3620" w:rsidP="009C3620">
      <w:pPr>
        <w:spacing w:after="0" w:line="240" w:lineRule="auto"/>
        <w:rPr>
          <w:rFonts w:ascii="Times New Roman" w:eastAsia="Times New Roman" w:hAnsi="Times New Roman" w:cs="Times New Roman"/>
        </w:rPr>
      </w:pPr>
    </w:p>
    <w:p w14:paraId="712F72D0"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445497CA" w14:textId="77777777" w:rsidR="009C3620" w:rsidRPr="009C3620" w:rsidRDefault="009C3620" w:rsidP="009C3620">
      <w:pPr>
        <w:spacing w:after="0" w:line="240" w:lineRule="auto"/>
        <w:rPr>
          <w:rFonts w:ascii="Times New Roman" w:eastAsia="Times New Roman" w:hAnsi="Times New Roman" w:cs="Times New Roman"/>
        </w:rPr>
      </w:pPr>
    </w:p>
    <w:p w14:paraId="7C4FEE88"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217EC28E" w14:textId="77777777" w:rsidR="009C3620" w:rsidRPr="009C3620" w:rsidRDefault="009C3620" w:rsidP="009C3620">
      <w:pPr>
        <w:spacing w:after="0" w:line="240" w:lineRule="auto"/>
        <w:rPr>
          <w:rFonts w:ascii="Times New Roman" w:eastAsia="Times New Roman" w:hAnsi="Times New Roman" w:cs="Times New Roman"/>
        </w:rPr>
      </w:pPr>
    </w:p>
    <w:p w14:paraId="16FA91D6" w14:textId="2EEB1ABF"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25B986D3" w14:textId="77777777" w:rsidR="00D574E0" w:rsidRPr="006E4F58" w:rsidRDefault="00D574E0" w:rsidP="006E4F58">
      <w:pPr>
        <w:spacing w:after="0" w:line="240" w:lineRule="auto"/>
        <w:rPr>
          <w:rFonts w:ascii="Times New Roman" w:eastAsia="Times New Roman" w:hAnsi="Times New Roman" w:cs="Times New Roman"/>
        </w:rPr>
      </w:pPr>
    </w:p>
    <w:p w14:paraId="59761C73"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w:t>
      </w:r>
      <w:r w:rsidRPr="006E4F58">
        <w:rPr>
          <w:rFonts w:ascii="Times New Roman" w:eastAsia="Times New Roman" w:hAnsi="Times New Roman" w:cs="Times New Roman"/>
        </w:rPr>
        <w:lastRenderedPageBreak/>
        <w:t>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232E52C7" w14:textId="77777777" w:rsidR="006E4F58" w:rsidRPr="006E4F58" w:rsidRDefault="006E4F58" w:rsidP="006E4F58">
      <w:pPr>
        <w:spacing w:after="0" w:line="240" w:lineRule="auto"/>
        <w:rPr>
          <w:rFonts w:ascii="Times New Roman" w:eastAsia="Times New Roman" w:hAnsi="Times New Roman" w:cs="Times New Roman"/>
        </w:rPr>
      </w:pPr>
    </w:p>
    <w:p w14:paraId="432A5E7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4B7670E4" w14:textId="77777777" w:rsidR="006E4F58" w:rsidRPr="006E4F58" w:rsidRDefault="006E4F58" w:rsidP="006E4F58">
      <w:pPr>
        <w:spacing w:after="0" w:line="240" w:lineRule="auto"/>
        <w:rPr>
          <w:rFonts w:ascii="Times New Roman" w:eastAsia="Times New Roman" w:hAnsi="Times New Roman" w:cs="Times New Roman"/>
        </w:rPr>
      </w:pPr>
    </w:p>
    <w:p w14:paraId="19D5B21F"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361F1A31" w14:textId="77777777" w:rsidR="006E4F58" w:rsidRPr="006E4F58" w:rsidRDefault="006E4F58" w:rsidP="006E4F58">
      <w:pPr>
        <w:spacing w:after="0" w:line="240" w:lineRule="auto"/>
        <w:rPr>
          <w:rFonts w:ascii="Times New Roman" w:eastAsia="Times New Roman" w:hAnsi="Times New Roman" w:cs="Times New Roman"/>
        </w:rPr>
      </w:pPr>
    </w:p>
    <w:p w14:paraId="623C95DA"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494DB40C" w14:textId="77777777" w:rsidR="006E4F58" w:rsidRPr="006E4F58" w:rsidRDefault="006E4F58" w:rsidP="006E4F58">
      <w:pPr>
        <w:spacing w:after="0" w:line="240" w:lineRule="auto"/>
        <w:rPr>
          <w:rFonts w:ascii="Times New Roman" w:eastAsia="Times New Roman" w:hAnsi="Times New Roman" w:cs="Times New Roman"/>
        </w:rPr>
      </w:pPr>
    </w:p>
    <w:p w14:paraId="450100C2"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5286E87E" w14:textId="77777777" w:rsidR="006E4F58" w:rsidRPr="006E4F58" w:rsidRDefault="006E4F58" w:rsidP="006E4F58">
      <w:pPr>
        <w:spacing w:after="0" w:line="240" w:lineRule="auto"/>
        <w:rPr>
          <w:rFonts w:ascii="Times New Roman" w:eastAsia="Times New Roman" w:hAnsi="Times New Roman" w:cs="Times New Roman"/>
        </w:rPr>
      </w:pPr>
    </w:p>
    <w:p w14:paraId="1C9217B2"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2BA3CD0D" w14:textId="77777777" w:rsidR="006E4F58" w:rsidRPr="006E4F58" w:rsidRDefault="006E4F58" w:rsidP="006E4F58">
      <w:pPr>
        <w:spacing w:after="0" w:line="240" w:lineRule="auto"/>
        <w:rPr>
          <w:rFonts w:ascii="Times New Roman" w:eastAsia="Times New Roman" w:hAnsi="Times New Roman" w:cs="Times New Roman"/>
        </w:rPr>
      </w:pPr>
    </w:p>
    <w:p w14:paraId="45FE26D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4224EC02" w14:textId="77777777" w:rsidR="006E4F58" w:rsidRPr="006E4F58" w:rsidRDefault="006E4F58" w:rsidP="006E4F58">
      <w:pPr>
        <w:spacing w:after="0" w:line="240" w:lineRule="auto"/>
        <w:rPr>
          <w:rFonts w:ascii="Times New Roman" w:eastAsia="Times New Roman" w:hAnsi="Times New Roman" w:cs="Times New Roman"/>
        </w:rPr>
      </w:pPr>
    </w:p>
    <w:p w14:paraId="1D7EE3C4"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27F4A448"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6F4F1BF8"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48F0F3AD"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5EC113FB"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30285FBF"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EDFAE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FBE5113"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6338F6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 xml:space="preserve">C.  The Contractor shall require his/her/its subcontractors, who perform work under this Contract, to certify to the Contractor that the subcontractor does not knowingly employ or contract with an </w:t>
      </w:r>
      <w:r w:rsidRPr="006E4F58">
        <w:rPr>
          <w:rFonts w:ascii="Times New Roman" w:eastAsia="Times New Roman" w:hAnsi="Times New Roman" w:cs="Times New Roman"/>
          <w:iCs/>
          <w:color w:val="000000"/>
        </w:rPr>
        <w:lastRenderedPageBreak/>
        <w:t>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The Contractor agrees to maintain this certification throughout the duration of the term of a contract with a subcontractor.</w:t>
      </w:r>
    </w:p>
    <w:p w14:paraId="1B50D516"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070B6B69"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5C245A62" w14:textId="77777777" w:rsidR="006E4F58" w:rsidRPr="006E4F58" w:rsidRDefault="006E4F58" w:rsidP="006E4F58">
      <w:pPr>
        <w:spacing w:after="0" w:line="240" w:lineRule="auto"/>
        <w:rPr>
          <w:rFonts w:ascii="Times New Roman" w:eastAsia="Times New Roman" w:hAnsi="Times New Roman" w:cs="Times New Roman"/>
        </w:rPr>
      </w:pPr>
    </w:p>
    <w:p w14:paraId="79AC4720" w14:textId="5BBCFB5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19.  </w:t>
      </w:r>
      <w:del w:id="42" w:author="Author">
        <w:r w:rsidRPr="006E4F58" w:rsidDel="00592AC8">
          <w:rPr>
            <w:rFonts w:ascii="Times New Roman" w:eastAsia="Times New Roman" w:hAnsi="Times New Roman" w:cs="Times New Roman"/>
            <w:b/>
          </w:rPr>
          <w:delText>Employment Option</w:delText>
        </w:r>
      </w:del>
      <w:ins w:id="43" w:author="Author">
        <w:r w:rsidR="00592AC8">
          <w:rPr>
            <w:rFonts w:ascii="Times New Roman" w:eastAsia="Times New Roman" w:hAnsi="Times New Roman" w:cs="Times New Roman"/>
            <w:b/>
          </w:rPr>
          <w:t>Reserved</w:t>
        </w:r>
      </w:ins>
      <w:r w:rsidRPr="006E4F58">
        <w:rPr>
          <w:rFonts w:ascii="Times New Roman" w:eastAsia="Times New Roman" w:hAnsi="Times New Roman" w:cs="Times New Roman"/>
        </w:rPr>
        <w:t xml:space="preserve">.  </w:t>
      </w:r>
      <w:del w:id="44" w:author="Author">
        <w:r w:rsidRPr="006E4F58" w:rsidDel="00592AC8">
          <w:rPr>
            <w:rFonts w:ascii="Times New Roman" w:eastAsia="Times New Roman" w:hAnsi="Times New Roman" w:cs="Times New Roman"/>
          </w:rPr>
          <w:delText>If the State determines that it would be in the State’s best interest to hire an employee of the Contractor, the Contractor will release the selected employee from any non-competition agreements that may be in effect. This release will be at no cost to the State or the employee.</w:delText>
        </w:r>
      </w:del>
    </w:p>
    <w:p w14:paraId="61319B8C" w14:textId="77777777" w:rsidR="006E4F58" w:rsidRPr="006E4F58" w:rsidRDefault="006E4F58" w:rsidP="006E4F58">
      <w:pPr>
        <w:spacing w:after="0" w:line="240" w:lineRule="auto"/>
        <w:rPr>
          <w:rFonts w:ascii="Times New Roman" w:eastAsia="Times New Roman" w:hAnsi="Times New Roman" w:cs="Times New Roman"/>
        </w:rPr>
      </w:pPr>
    </w:p>
    <w:p w14:paraId="47292CB1" w14:textId="79A405D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w:t>
      </w:r>
      <w:ins w:id="45" w:author="Author">
        <w:r w:rsidR="00592AC8" w:rsidRPr="00592AC8">
          <w:rPr>
            <w:rFonts w:ascii="Times New Roman" w:eastAsia="Times New Roman" w:hAnsi="Times New Roman" w:cs="Times New Roman"/>
          </w:rPr>
          <w:t xml:space="preserve">an occurrence outside of the reasonable control of the affected party, including but not limited to, a </w:t>
        </w:r>
      </w:ins>
      <w:r w:rsidRPr="006E4F58">
        <w:rPr>
          <w:rFonts w:ascii="Times New Roman" w:eastAsia="Times New Roman" w:hAnsi="Times New Roman" w:cs="Times New Roman"/>
        </w:rPr>
        <w:t>natural disaster</w:t>
      </w:r>
      <w:ins w:id="46" w:author="Author">
        <w:r w:rsidR="00592AC8">
          <w:rPr>
            <w:rFonts w:ascii="Times New Roman" w:eastAsia="Times New Roman" w:hAnsi="Times New Roman" w:cs="Times New Roman"/>
          </w:rPr>
          <w:t>, pandemic</w:t>
        </w:r>
      </w:ins>
      <w:r w:rsidRPr="006E4F58">
        <w:rPr>
          <w:rFonts w:ascii="Times New Roman" w:eastAsia="Times New Roman" w:hAnsi="Times New Roman" w:cs="Times New Roman"/>
        </w:rPr>
        <w:t xml:space="preserve"> or decrees of governmental bodies not the fault of the affected party (hereinafter referred to as a “Force Majeure Event”), the party who has been so affected shall </w:t>
      </w:r>
      <w:del w:id="47" w:author="Author">
        <w:r w:rsidRPr="006E4F58" w:rsidDel="00592AC8">
          <w:rPr>
            <w:rFonts w:ascii="Times New Roman" w:eastAsia="Times New Roman" w:hAnsi="Times New Roman" w:cs="Times New Roman"/>
            <w:sz w:val="24"/>
            <w:szCs w:val="20"/>
          </w:rPr>
          <w:delText xml:space="preserve">immediately or </w:delText>
        </w:r>
      </w:del>
      <w:r w:rsidRPr="006E4F58">
        <w:rPr>
          <w:rFonts w:ascii="Times New Roman" w:eastAsia="Times New Roman" w:hAnsi="Times New Roman" w:cs="Times New Roman"/>
          <w:sz w:val="24"/>
          <w:szCs w:val="20"/>
        </w:rPr>
        <w:t xml:space="preserve">as soon as is reasonably possible under the circumstances </w:t>
      </w:r>
      <w:r w:rsidRPr="006E4F58">
        <w:rPr>
          <w:rFonts w:ascii="Times New Roman" w:eastAsia="Times New Roman" w:hAnsi="Times New Roman" w:cs="Times New Roman"/>
        </w:rPr>
        <w:t xml:space="preserve">give notice to the other party and shall do everything possible to resume performance.  Upon receipt of such notice, all </w:t>
      </w:r>
      <w:ins w:id="48" w:author="Author">
        <w:r w:rsidR="00592AC8">
          <w:rPr>
            <w:rFonts w:ascii="Times New Roman" w:eastAsia="Times New Roman" w:hAnsi="Times New Roman" w:cs="Times New Roman"/>
          </w:rPr>
          <w:t xml:space="preserve">affected </w:t>
        </w:r>
      </w:ins>
      <w:r w:rsidRPr="006E4F58">
        <w:rPr>
          <w:rFonts w:ascii="Times New Roman" w:eastAsia="Times New Roman" w:hAnsi="Times New Roman" w:cs="Times New Roman"/>
        </w:rPr>
        <w:t>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1A44C2F" w14:textId="77777777" w:rsidR="006E4F58" w:rsidRPr="006E4F58" w:rsidRDefault="006E4F58" w:rsidP="006E4F58">
      <w:pPr>
        <w:spacing w:after="0" w:line="240" w:lineRule="auto"/>
        <w:rPr>
          <w:rFonts w:ascii="Times New Roman" w:eastAsia="Times New Roman" w:hAnsi="Times New Roman" w:cs="Times New Roman"/>
        </w:rPr>
      </w:pPr>
    </w:p>
    <w:p w14:paraId="670B5E4B" w14:textId="0C6DE92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3A2D5E6E" w14:textId="77777777" w:rsidR="006E4F58" w:rsidRPr="006E4F58" w:rsidRDefault="006E4F58" w:rsidP="006E4F58">
      <w:pPr>
        <w:spacing w:after="0" w:line="240" w:lineRule="auto"/>
        <w:rPr>
          <w:rFonts w:ascii="Times New Roman" w:eastAsia="Times New Roman" w:hAnsi="Times New Roman" w:cs="Times New Roman"/>
        </w:rPr>
      </w:pPr>
    </w:p>
    <w:p w14:paraId="798C6D1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B42D27F" w14:textId="77777777" w:rsidR="006E4F58" w:rsidRPr="006E4F58" w:rsidRDefault="006E4F58" w:rsidP="006E4F58">
      <w:pPr>
        <w:spacing w:after="0" w:line="240" w:lineRule="auto"/>
        <w:rPr>
          <w:rFonts w:ascii="Times New Roman" w:eastAsia="Times New Roman" w:hAnsi="Times New Roman" w:cs="Times New Roman"/>
        </w:rPr>
      </w:pPr>
    </w:p>
    <w:p w14:paraId="6D920769"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633269B" w14:textId="77777777" w:rsidR="006E4F58" w:rsidRPr="006E4F58" w:rsidRDefault="006E4F58" w:rsidP="006E4F58">
      <w:pPr>
        <w:spacing w:after="0" w:line="240" w:lineRule="auto"/>
        <w:rPr>
          <w:rFonts w:ascii="Times New Roman" w:eastAsia="Times New Roman" w:hAnsi="Times New Roman" w:cs="Times New Roman"/>
          <w:b/>
        </w:rPr>
      </w:pPr>
    </w:p>
    <w:p w14:paraId="435CCBAB" w14:textId="515E7A7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59FE4446" w14:textId="77777777" w:rsidR="006E4F58" w:rsidRPr="006E4F58" w:rsidRDefault="006E4F58" w:rsidP="006E4F58">
      <w:pPr>
        <w:spacing w:after="0" w:line="240" w:lineRule="auto"/>
        <w:rPr>
          <w:rFonts w:ascii="Times New Roman" w:eastAsia="Times New Roman" w:hAnsi="Times New Roman" w:cs="Times New Roman"/>
        </w:rPr>
      </w:pPr>
    </w:p>
    <w:p w14:paraId="0A8E1384" w14:textId="11A0B752"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w:t>
      </w:r>
      <w:del w:id="49" w:author="Author">
        <w:r w:rsidRPr="003E024F" w:rsidDel="007915BA">
          <w:rPr>
            <w:rFonts w:ascii="Times New Roman" w:hAnsi="Times New Roman" w:cs="Times New Roman"/>
          </w:rPr>
          <w:delText xml:space="preserve">all necessary </w:delText>
        </w:r>
      </w:del>
      <w:r w:rsidRPr="003E024F">
        <w:rPr>
          <w:rFonts w:ascii="Times New Roman" w:hAnsi="Times New Roman" w:cs="Times New Roman"/>
        </w:rPr>
        <w:t>unemployment and workers’ compensation insurance for the Contractor’s employees</w:t>
      </w:r>
      <w:ins w:id="50" w:author="Author">
        <w:r w:rsidR="007915BA" w:rsidRPr="007915BA">
          <w:rPr>
            <w:rFonts w:ascii="Times New Roman" w:hAnsi="Times New Roman" w:cs="Times New Roman"/>
          </w:rPr>
          <w:t xml:space="preserve"> in an amount that meets the statutory requirements in each state of employment</w:t>
        </w:r>
      </w:ins>
      <w:r w:rsidRPr="003E024F">
        <w:rPr>
          <w:rFonts w:ascii="Times New Roman" w:hAnsi="Times New Roman" w:cs="Times New Roman"/>
        </w:rPr>
        <w:t>, and shall provide the State with a Certificate of Insurance evidencing such coverage prior to starting work under this Contract.</w:t>
      </w:r>
    </w:p>
    <w:p w14:paraId="47FC8D3D" w14:textId="77777777" w:rsidR="00657CD7" w:rsidRDefault="00657CD7" w:rsidP="00657CD7">
      <w:pPr>
        <w:spacing w:line="240" w:lineRule="auto"/>
        <w:rPr>
          <w:rFonts w:ascii="Times New Roman" w:eastAsia="Times New Roman" w:hAnsi="Times New Roman" w:cs="Times New Roman"/>
          <w:b/>
        </w:rPr>
      </w:pPr>
    </w:p>
    <w:p w14:paraId="516FB822" w14:textId="0E25A10F" w:rsidR="00657CD7" w:rsidRPr="005A1F6A" w:rsidRDefault="00657CD7" w:rsidP="00657CD7">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IVOSB Division (“IVOSB Division”)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45F7BE80" w14:textId="77777777" w:rsidR="00657CD7" w:rsidRPr="00C9404E"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4C541FA6" w14:textId="77777777" w:rsidR="00657CD7" w:rsidRPr="006E4F58" w:rsidRDefault="00657CD7" w:rsidP="00657CD7">
      <w:pP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524EF367"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w:t>
      </w:r>
    </w:p>
    <w:p w14:paraId="39DC96ED"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5E96DA23"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5C3B5AF6" w14:textId="77777777" w:rsidR="00657CD7" w:rsidRDefault="00657CD7" w:rsidP="00657CD7">
      <w:pPr>
        <w:autoSpaceDE w:val="0"/>
        <w:autoSpaceDN w:val="0"/>
        <w:spacing w:after="0" w:line="240" w:lineRule="auto"/>
        <w:rPr>
          <w:rFonts w:ascii="Times New Roman" w:eastAsia="Calibri" w:hAnsi="Times New Roman" w:cs="Times New Roman"/>
          <w:i/>
          <w:color w:val="000000"/>
        </w:rPr>
      </w:pPr>
    </w:p>
    <w:p w14:paraId="6C1D7EEF"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29B826C" w14:textId="77777777" w:rsidR="00657CD7" w:rsidRDefault="00657CD7" w:rsidP="00657CD7">
      <w:pPr>
        <w:autoSpaceDE w:val="0"/>
        <w:autoSpaceDN w:val="0"/>
        <w:spacing w:after="0" w:line="240" w:lineRule="auto"/>
        <w:rPr>
          <w:rFonts w:ascii="Times New Roman" w:eastAsia="Calibri" w:hAnsi="Times New Roman" w:cs="Times New Roman"/>
          <w:i/>
          <w:color w:val="000000"/>
        </w:rPr>
      </w:pPr>
    </w:p>
    <w:p w14:paraId="62E73CC7"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5C138C70"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74FF7EF9" w14:textId="77777777" w:rsidR="00657CD7" w:rsidRPr="004B543A" w:rsidRDefault="00657CD7" w:rsidP="00657CD7">
      <w:pPr>
        <w:pStyle w:val="NoSpacing"/>
        <w:jc w:val="both"/>
        <w:rPr>
          <w:rFonts w:ascii="Times New Roman" w:hAnsi="Times New Roman" w:cs="Times New Roman"/>
        </w:rPr>
      </w:pPr>
      <w:r w:rsidRPr="004B543A">
        <w:rPr>
          <w:rFonts w:ascii="Times New Roman" w:hAnsi="Times New Roman" w:cs="Times New Roman"/>
        </w:rPr>
        <w:t xml:space="preserve">A copy of each subcontractor agreement must be submitted to the IVOSB Division within thirty (30) days of the effective date of this Contract. The subcontractor agreements may be uploaded into Pay Audit (Indiana’s subcontractor payment auditing system), emailed to </w:t>
      </w:r>
      <w:hyperlink r:id="rId12" w:history="1">
        <w:r w:rsidRPr="004B543A">
          <w:rPr>
            <w:rStyle w:val="Hyperlink"/>
            <w:rFonts w:ascii="Times New Roman" w:hAnsi="Times New Roman" w:cs="Times New Roman"/>
          </w:rPr>
          <w:t>IndianaVeteransPreference@idoa.IN.gov</w:t>
        </w:r>
      </w:hyperlink>
      <w:r w:rsidRPr="004B543A">
        <w:rPr>
          <w:rFonts w:ascii="Times New Roman" w:hAnsi="Times New Roman" w:cs="Times New Roman"/>
        </w:rPr>
        <w:t xml:space="preserve">, or mailed to IDOA, 402 W. Washington Street, Room W-478, Indianapolis, IN 46204. Failure to provide a copy of any subcontractor agreement may be deemed a violation of the rules governing IVOSB procurement and may result in sanctions allowable under 25 IAC 9-5-2. Requests for changes must be submitted to </w:t>
      </w:r>
      <w:hyperlink r:id="rId13" w:history="1"/>
      <w:r w:rsidRPr="004B543A">
        <w:rPr>
          <w:rStyle w:val="Hyperlink"/>
          <w:rFonts w:ascii="Times New Roman" w:hAnsi="Times New Roman" w:cs="Times New Roman"/>
        </w:rPr>
        <w:t xml:space="preserve"> </w:t>
      </w:r>
      <w:hyperlink r:id="rId14" w:history="1">
        <w:r w:rsidRPr="004B543A">
          <w:rPr>
            <w:rStyle w:val="Hyperlink"/>
            <w:rFonts w:ascii="Times New Roman" w:hAnsi="Times New Roman" w:cs="Times New Roman"/>
          </w:rPr>
          <w:t>IndianaVeteransPreference@idoa.IN.gov</w:t>
        </w:r>
      </w:hyperlink>
      <w:r w:rsidRPr="004B543A">
        <w:rPr>
          <w:rFonts w:ascii="Times New Roman" w:hAnsi="Times New Roman" w:cs="Times New Roman"/>
        </w:rPr>
        <w:t xml:space="preserve"> for review and approval before changing the participation plan submitted in connection with this Contract. </w:t>
      </w:r>
    </w:p>
    <w:p w14:paraId="08B711F1" w14:textId="77777777" w:rsidR="00657CD7" w:rsidRPr="00BC6AD2" w:rsidRDefault="00657CD7" w:rsidP="00657CD7">
      <w:pPr>
        <w:pStyle w:val="NoSpacing"/>
        <w:jc w:val="both"/>
      </w:pPr>
    </w:p>
    <w:p w14:paraId="72380B36" w14:textId="77777777" w:rsidR="00657CD7" w:rsidRDefault="00657CD7" w:rsidP="00657CD7">
      <w:pPr>
        <w:spacing w:after="0" w:line="240" w:lineRule="auto"/>
        <w:rPr>
          <w:rFonts w:ascii="Times New Roman" w:hAnsi="Times New Roman" w:cs="Times New Roman"/>
        </w:rPr>
      </w:pPr>
      <w:r w:rsidRPr="00BC6AD2">
        <w:rPr>
          <w:rFonts w:ascii="Times New Roman" w:hAnsi="Times New Roman" w:cs="Times New Roman"/>
        </w:rPr>
        <w:t xml:space="preserve">The Contractor shall report payments made to </w:t>
      </w:r>
      <w:r>
        <w:rPr>
          <w:rFonts w:ascii="Times New Roman" w:hAnsi="Times New Roman" w:cs="Times New Roman"/>
        </w:rPr>
        <w:t>certified</w:t>
      </w:r>
      <w:r w:rsidRPr="00BC6AD2">
        <w:rPr>
          <w:rFonts w:ascii="Times New Roman" w:hAnsi="Times New Roman" w:cs="Times New Roman"/>
        </w:rPr>
        <w:t xml:space="preserve"> </w:t>
      </w:r>
      <w:r>
        <w:rPr>
          <w:rFonts w:ascii="Times New Roman" w:hAnsi="Times New Roman" w:cs="Times New Roman"/>
        </w:rPr>
        <w:t xml:space="preserve">IVOSB </w:t>
      </w:r>
      <w:r w:rsidRPr="00BC6AD2">
        <w:rPr>
          <w:rFonts w:ascii="Times New Roman" w:hAnsi="Times New Roman" w:cs="Times New Roman"/>
        </w:rPr>
        <w:t>subcontractors under this Contract on a monthly basis</w:t>
      </w:r>
      <w:r>
        <w:rPr>
          <w:rFonts w:ascii="Times New Roman" w:hAnsi="Times New Roman" w:cs="Times New Roman"/>
        </w:rPr>
        <w:t xml:space="preserve"> </w:t>
      </w:r>
      <w:r w:rsidRPr="00C741C5">
        <w:rPr>
          <w:rFonts w:ascii="Times New Roman" w:hAnsi="Times New Roman" w:cs="Times New Roman"/>
        </w:rPr>
        <w:t xml:space="preserve">using </w:t>
      </w:r>
      <w:r>
        <w:rPr>
          <w:rFonts w:ascii="Times New Roman" w:hAnsi="Times New Roman" w:cs="Times New Roman"/>
        </w:rPr>
        <w:t>Pay Audit.</w:t>
      </w:r>
      <w:r w:rsidRPr="00C741C5">
        <w:rPr>
          <w:rFonts w:ascii="Times New Roman" w:hAnsi="Times New Roman" w:cs="Times New Roman"/>
        </w:rPr>
        <w:t xml:space="preserve"> The Contractor shall notify subcontractors that they must confirm payments received from </w:t>
      </w:r>
      <w:r>
        <w:rPr>
          <w:rFonts w:ascii="Times New Roman" w:hAnsi="Times New Roman" w:cs="Times New Roman"/>
        </w:rPr>
        <w:t xml:space="preserve">the </w:t>
      </w:r>
      <w:r w:rsidRPr="00C741C5">
        <w:rPr>
          <w:rFonts w:ascii="Times New Roman" w:hAnsi="Times New Roman" w:cs="Times New Roman"/>
        </w:rPr>
        <w:t xml:space="preserve">Contractor in Pay Audit. The Pay Audit system can be accessed on the IDOA webpage at: </w:t>
      </w:r>
      <w:hyperlink r:id="rId15" w:history="1">
        <w:r w:rsidRPr="004B543A">
          <w:rPr>
            <w:rStyle w:val="Hyperlink"/>
            <w:rFonts w:ascii="Times New Roman" w:hAnsi="Times New Roman" w:cs="Times New Roman"/>
          </w:rPr>
          <w:t>www.in.gov/idoa/mwbe/payaudit.htm</w:t>
        </w:r>
      </w:hyperlink>
      <w:r w:rsidRPr="004B543A">
        <w:rPr>
          <w:rFonts w:ascii="Times New Roman" w:hAnsi="Times New Roman" w:cs="Times New Roman"/>
          <w:color w:val="000000"/>
        </w:rPr>
        <w:t>.</w:t>
      </w:r>
      <w:r>
        <w:rPr>
          <w:rFonts w:ascii="Calibri" w:hAnsi="Calibri"/>
          <w:color w:val="000000"/>
        </w:rPr>
        <w:t xml:space="preserve"> </w:t>
      </w:r>
      <w:r>
        <w:rPr>
          <w:rFonts w:ascii="Times New Roman" w:hAnsi="Times New Roman" w:cs="Times New Roman"/>
        </w:rPr>
        <w:t xml:space="preserve"> The Contractor may also be required to report IVOSB certified </w:t>
      </w:r>
      <w:r w:rsidRPr="00BC6AD2">
        <w:rPr>
          <w:rFonts w:ascii="Times New Roman" w:hAnsi="Times New Roman" w:cs="Times New Roman"/>
        </w:rPr>
        <w:t>subcontractor payments</w:t>
      </w:r>
      <w:r>
        <w:rPr>
          <w:rFonts w:ascii="Times New Roman" w:hAnsi="Times New Roman" w:cs="Times New Roman"/>
        </w:rPr>
        <w:t xml:space="preserve"> directly</w:t>
      </w:r>
      <w:r w:rsidRPr="00BC6AD2">
        <w:rPr>
          <w:rFonts w:ascii="Times New Roman" w:hAnsi="Times New Roman" w:cs="Times New Roman"/>
        </w:rPr>
        <w:t xml:space="preserve"> to the </w:t>
      </w:r>
      <w:r>
        <w:rPr>
          <w:rFonts w:ascii="Times New Roman" w:hAnsi="Times New Roman" w:cs="Times New Roman"/>
        </w:rPr>
        <w:t xml:space="preserve">IVOSB </w:t>
      </w:r>
      <w:r w:rsidRPr="00BC6AD2">
        <w:rPr>
          <w:rFonts w:ascii="Times New Roman" w:hAnsi="Times New Roman" w:cs="Times New Roman"/>
        </w:rPr>
        <w:t>Division</w:t>
      </w:r>
      <w:r>
        <w:rPr>
          <w:rFonts w:ascii="Times New Roman" w:hAnsi="Times New Roman" w:cs="Times New Roman"/>
        </w:rPr>
        <w:t>,</w:t>
      </w:r>
      <w:r w:rsidRPr="00BC6AD2">
        <w:rPr>
          <w:rFonts w:ascii="Times New Roman" w:hAnsi="Times New Roman" w:cs="Times New Roman"/>
        </w:rPr>
        <w:t xml:space="preserve"> as reasonably requested and in </w:t>
      </w:r>
      <w:r>
        <w:rPr>
          <w:rFonts w:ascii="Times New Roman" w:hAnsi="Times New Roman" w:cs="Times New Roman"/>
        </w:rPr>
        <w:t>the</w:t>
      </w:r>
      <w:r w:rsidRPr="00BC6AD2">
        <w:rPr>
          <w:rFonts w:ascii="Times New Roman" w:hAnsi="Times New Roman" w:cs="Times New Roman"/>
        </w:rPr>
        <w:t xml:space="preserve"> format </w:t>
      </w:r>
      <w:r>
        <w:rPr>
          <w:rFonts w:ascii="Times New Roman" w:hAnsi="Times New Roman" w:cs="Times New Roman"/>
        </w:rPr>
        <w:t>required</w:t>
      </w:r>
      <w:r w:rsidRPr="00BC6AD2">
        <w:rPr>
          <w:rFonts w:ascii="Times New Roman" w:hAnsi="Times New Roman" w:cs="Times New Roman"/>
        </w:rPr>
        <w:t xml:space="preserve"> by </w:t>
      </w:r>
      <w:r>
        <w:rPr>
          <w:rFonts w:ascii="Times New Roman" w:hAnsi="Times New Roman" w:cs="Times New Roman"/>
        </w:rPr>
        <w:t xml:space="preserve">the IVOSB </w:t>
      </w:r>
      <w:r w:rsidRPr="00BC6AD2">
        <w:rPr>
          <w:rFonts w:ascii="Times New Roman" w:hAnsi="Times New Roman" w:cs="Times New Roman"/>
        </w:rPr>
        <w:t>Division.</w:t>
      </w:r>
    </w:p>
    <w:p w14:paraId="6B130D73" w14:textId="77777777" w:rsidR="00657CD7" w:rsidRDefault="00657CD7" w:rsidP="00657CD7">
      <w:pPr>
        <w:spacing w:after="0" w:line="240" w:lineRule="auto"/>
        <w:rPr>
          <w:rFonts w:ascii="Times New Roman" w:hAnsi="Times New Roman" w:cs="Times New Roman"/>
        </w:rPr>
      </w:pPr>
    </w:p>
    <w:p w14:paraId="443FC722" w14:textId="77777777" w:rsidR="007915BA" w:rsidRDefault="00657CD7" w:rsidP="00657CD7">
      <w:pPr>
        <w:spacing w:line="240" w:lineRule="auto"/>
        <w:rPr>
          <w:ins w:id="51" w:author="Author"/>
          <w:rFonts w:ascii="Times New Roman" w:hAnsi="Times New Roman" w:cs="Times New Roman"/>
        </w:rPr>
      </w:pPr>
      <w:r>
        <w:rPr>
          <w:rFonts w:ascii="Times New Roman" w:hAnsi="Times New Roman" w:cs="Times New Roman"/>
        </w:rPr>
        <w:t>The Contractor’s failure to comply with the provisions in this clause may be considered a material breach of the Contract.</w:t>
      </w:r>
    </w:p>
    <w:p w14:paraId="54F7F847" w14:textId="7B1A8A7D" w:rsidR="00657CD7" w:rsidRDefault="007915BA" w:rsidP="00657CD7">
      <w:pPr>
        <w:spacing w:line="240" w:lineRule="auto"/>
      </w:pPr>
      <w:ins w:id="52" w:author="Author">
        <w:r w:rsidRPr="007915BA">
          <w:rPr>
            <w:rFonts w:ascii="Times New Roman" w:hAnsi="Times New Roman" w:cs="Times New Roman"/>
          </w:rPr>
          <w:t>The percent paid to the subcontractor(s) pursuant to this section, if any, will be calculated on the net revenue of the Contractor. Net revenue for this purpose equals all fees collected by the Contractor minus the actual amount of merchant and interchange fees remitted by the Contractor during the applicable period.</w:t>
        </w:r>
      </w:ins>
    </w:p>
    <w:p w14:paraId="6849A88C"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6"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6CD3DF52" w14:textId="77777777" w:rsidR="004D718B" w:rsidRDefault="004D718B" w:rsidP="004D718B">
      <w:pPr>
        <w:rPr>
          <w:rFonts w:ascii="Calibri" w:hAnsi="Calibri" w:cs="Calibri"/>
        </w:rPr>
      </w:pPr>
    </w:p>
    <w:p w14:paraId="32D7387F" w14:textId="77777777" w:rsidR="00DA3AAA" w:rsidRDefault="00DA3AAA" w:rsidP="006E4F58">
      <w:pPr>
        <w:widowControl w:val="0"/>
        <w:spacing w:after="0" w:line="240" w:lineRule="auto"/>
        <w:rPr>
          <w:rFonts w:ascii="Times New Roman" w:eastAsia="Times New Roman" w:hAnsi="Times New Roman" w:cs="Times New Roman"/>
          <w:b/>
          <w:snapToGrid w:val="0"/>
        </w:rPr>
      </w:pPr>
    </w:p>
    <w:p w14:paraId="3CF9CFAB" w14:textId="19D975AC"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322E080D" w14:textId="77777777" w:rsidR="00CA7682" w:rsidRPr="00F22C63" w:rsidRDefault="00CA7682" w:rsidP="00CA7682">
      <w:pPr>
        <w:pStyle w:val="NoSpacing"/>
        <w:rPr>
          <w:rFonts w:ascii="Times New Roman" w:hAnsi="Times New Roman" w:cs="Times New Roman"/>
        </w:rPr>
      </w:pPr>
      <w:r w:rsidRPr="00F22C63">
        <w:rPr>
          <w:rFonts w:ascii="Times New Roman" w:hAnsi="Times New Roman" w:cs="Times New Roman"/>
        </w:rPr>
        <w:t xml:space="preserve">A.  The Contractor </w:t>
      </w:r>
      <w:del w:id="53" w:author="Author">
        <w:r w:rsidRPr="00F22C63" w:rsidDel="00CD51F6">
          <w:rPr>
            <w:rFonts w:ascii="Times New Roman" w:hAnsi="Times New Roman" w:cs="Times New Roman"/>
          </w:rPr>
          <w:delText>and</w:delText>
        </w:r>
        <w:r w:rsidRPr="00F22C63" w:rsidDel="00CD51F6">
          <w:rPr>
            <w:rFonts w:ascii="Times New Roman" w:hAnsi="Times New Roman" w:cs="Times New Roman"/>
            <w:spacing w:val="-2"/>
          </w:rPr>
          <w:delText xml:space="preserve"> </w:delText>
        </w:r>
        <w:r w:rsidRPr="00F22C63" w:rsidDel="00CD51F6">
          <w:rPr>
            <w:rFonts w:ascii="Times New Roman" w:hAnsi="Times New Roman" w:cs="Times New Roman"/>
          </w:rPr>
          <w:delText>its</w:delText>
        </w:r>
        <w:r w:rsidRPr="00F22C63" w:rsidDel="00CD51F6">
          <w:rPr>
            <w:rFonts w:ascii="Times New Roman" w:hAnsi="Times New Roman" w:cs="Times New Roman"/>
            <w:spacing w:val="2"/>
          </w:rPr>
          <w:delText xml:space="preserve"> </w:delText>
        </w:r>
        <w:r w:rsidRPr="00F22C63" w:rsidDel="00CD51F6">
          <w:rPr>
            <w:rFonts w:ascii="Times New Roman" w:hAnsi="Times New Roman" w:cs="Times New Roman"/>
          </w:rPr>
          <w:delText>subcontractors</w:delText>
        </w:r>
        <w:r w:rsidRPr="00F22C63" w:rsidDel="00CD51F6">
          <w:rPr>
            <w:rFonts w:ascii="Times New Roman" w:hAnsi="Times New Roman" w:cs="Times New Roman"/>
            <w:spacing w:val="-2"/>
          </w:rPr>
          <w:delText xml:space="preserve"> </w:delText>
        </w:r>
        <w:r w:rsidRPr="00F22C63" w:rsidDel="00CD51F6">
          <w:rPr>
            <w:rFonts w:ascii="Times New Roman" w:hAnsi="Times New Roman" w:cs="Times New Roman"/>
          </w:rPr>
          <w:delText xml:space="preserve">(if any) </w:delText>
        </w:r>
      </w:del>
      <w:r w:rsidRPr="00F22C63">
        <w:rPr>
          <w:rFonts w:ascii="Times New Roman" w:hAnsi="Times New Roman" w:cs="Times New Roman"/>
        </w:rPr>
        <w:t>shall</w:t>
      </w:r>
      <w:r w:rsidRPr="00F22C63">
        <w:rPr>
          <w:rFonts w:ascii="Times New Roman" w:hAnsi="Times New Roman" w:cs="Times New Roman"/>
          <w:spacing w:val="-2"/>
        </w:rPr>
        <w:t xml:space="preserve"> </w:t>
      </w:r>
      <w:ins w:id="54" w:author="Author">
        <w:r w:rsidRPr="00F22C63">
          <w:rPr>
            <w:rFonts w:ascii="Times New Roman" w:hAnsi="Times New Roman" w:cs="Times New Roman"/>
            <w:spacing w:val="-2"/>
          </w:rPr>
          <w:t xml:space="preserve">endeavor to </w:t>
        </w:r>
      </w:ins>
      <w:r w:rsidRPr="00F22C63">
        <w:rPr>
          <w:rFonts w:ascii="Times New Roman" w:hAnsi="Times New Roman" w:cs="Times New Roman"/>
        </w:rPr>
        <w:t>secure</w:t>
      </w:r>
      <w:r w:rsidRPr="00F22C63">
        <w:rPr>
          <w:rFonts w:ascii="Times New Roman" w:hAnsi="Times New Roman" w:cs="Times New Roman"/>
          <w:spacing w:val="-2"/>
        </w:rPr>
        <w:t xml:space="preserve"> </w:t>
      </w:r>
      <w:r w:rsidRPr="00F22C63">
        <w:rPr>
          <w:rFonts w:ascii="Times New Roman" w:hAnsi="Times New Roman" w:cs="Times New Roman"/>
        </w:rPr>
        <w:t>and keep</w:t>
      </w:r>
      <w:r w:rsidRPr="00F22C63">
        <w:rPr>
          <w:rFonts w:ascii="Times New Roman" w:hAnsi="Times New Roman" w:cs="Times New Roman"/>
          <w:spacing w:val="-3"/>
        </w:rPr>
        <w:t xml:space="preserve"> </w:t>
      </w:r>
      <w:r w:rsidRPr="00F22C63">
        <w:rPr>
          <w:rFonts w:ascii="Times New Roman" w:hAnsi="Times New Roman" w:cs="Times New Roman"/>
        </w:rPr>
        <w:t>in force</w:t>
      </w:r>
      <w:r w:rsidRPr="00F22C63">
        <w:rPr>
          <w:rFonts w:ascii="Times New Roman" w:hAnsi="Times New Roman" w:cs="Times New Roman"/>
          <w:spacing w:val="-2"/>
        </w:rPr>
        <w:t xml:space="preserve"> </w:t>
      </w:r>
      <w:r w:rsidRPr="00F22C63">
        <w:rPr>
          <w:rFonts w:ascii="Times New Roman" w:hAnsi="Times New Roman" w:cs="Times New Roman"/>
        </w:rPr>
        <w:t>during</w:t>
      </w:r>
      <w:r w:rsidRPr="00F22C63">
        <w:rPr>
          <w:rFonts w:ascii="Times New Roman" w:hAnsi="Times New Roman" w:cs="Times New Roman"/>
          <w:spacing w:val="-3"/>
        </w:rPr>
        <w:t xml:space="preserve"> </w:t>
      </w:r>
      <w:r w:rsidRPr="00F22C63">
        <w:rPr>
          <w:rFonts w:ascii="Times New Roman" w:hAnsi="Times New Roman" w:cs="Times New Roman"/>
        </w:rPr>
        <w:t>the term</w:t>
      </w:r>
      <w:r w:rsidRPr="00F22C63">
        <w:rPr>
          <w:rFonts w:ascii="Times New Roman" w:hAnsi="Times New Roman" w:cs="Times New Roman"/>
          <w:spacing w:val="-4"/>
        </w:rPr>
        <w:t xml:space="preserve"> </w:t>
      </w:r>
      <w:r w:rsidRPr="00F22C63">
        <w:rPr>
          <w:rFonts w:ascii="Times New Roman" w:hAnsi="Times New Roman" w:cs="Times New Roman"/>
        </w:rPr>
        <w:t>of this Contract</w:t>
      </w:r>
      <w:r w:rsidRPr="00F22C63">
        <w:rPr>
          <w:rFonts w:ascii="Times New Roman" w:hAnsi="Times New Roman" w:cs="Times New Roman"/>
          <w:spacing w:val="-2"/>
        </w:rPr>
        <w:t xml:space="preserve"> </w:t>
      </w:r>
      <w:r w:rsidRPr="00F22C63">
        <w:rPr>
          <w:rFonts w:ascii="Times New Roman" w:hAnsi="Times New Roman" w:cs="Times New Roman"/>
        </w:rPr>
        <w:t>the</w:t>
      </w:r>
      <w:r w:rsidRPr="00F22C63">
        <w:rPr>
          <w:rFonts w:ascii="Times New Roman" w:hAnsi="Times New Roman" w:cs="Times New Roman"/>
          <w:spacing w:val="-2"/>
        </w:rPr>
        <w:t xml:space="preserve"> </w:t>
      </w:r>
      <w:r w:rsidRPr="00F22C63">
        <w:rPr>
          <w:rFonts w:ascii="Times New Roman" w:hAnsi="Times New Roman" w:cs="Times New Roman"/>
        </w:rPr>
        <w:t>following</w:t>
      </w:r>
      <w:r w:rsidRPr="00F22C63">
        <w:rPr>
          <w:rFonts w:ascii="Times New Roman" w:hAnsi="Times New Roman" w:cs="Times New Roman"/>
          <w:spacing w:val="-3"/>
        </w:rPr>
        <w:t xml:space="preserve"> </w:t>
      </w:r>
      <w:r w:rsidRPr="00F22C63">
        <w:rPr>
          <w:rFonts w:ascii="Times New Roman" w:hAnsi="Times New Roman" w:cs="Times New Roman"/>
        </w:rPr>
        <w:t>insurance coverages</w:t>
      </w:r>
      <w:r w:rsidRPr="00F22C63">
        <w:rPr>
          <w:rFonts w:ascii="Times New Roman" w:hAnsi="Times New Roman" w:cs="Times New Roman"/>
          <w:spacing w:val="-2"/>
        </w:rPr>
        <w:t xml:space="preserve"> </w:t>
      </w:r>
      <w:r w:rsidRPr="00F22C63">
        <w:rPr>
          <w:rFonts w:ascii="Times New Roman" w:hAnsi="Times New Roman" w:cs="Times New Roman"/>
        </w:rPr>
        <w:t xml:space="preserve">(if applicable) </w:t>
      </w:r>
      <w:ins w:id="55" w:author="Author">
        <w:r w:rsidRPr="00F22C63">
          <w:rPr>
            <w:rFonts w:ascii="Times New Roman" w:hAnsi="Times New Roman" w:cs="Times New Roman"/>
          </w:rPr>
          <w:t xml:space="preserve">to the extent available at commercially affordable rates and on commercially reasonable terms </w:t>
        </w:r>
      </w:ins>
      <w:r w:rsidRPr="00F22C63">
        <w:rPr>
          <w:rFonts w:ascii="Times New Roman" w:hAnsi="Times New Roman" w:cs="Times New Roman"/>
        </w:rPr>
        <w:t>covering</w:t>
      </w:r>
      <w:r w:rsidRPr="00F22C63">
        <w:rPr>
          <w:rFonts w:ascii="Times New Roman" w:hAnsi="Times New Roman" w:cs="Times New Roman"/>
          <w:spacing w:val="-3"/>
        </w:rPr>
        <w:t xml:space="preserve"> </w:t>
      </w:r>
      <w:r w:rsidRPr="00F22C63">
        <w:rPr>
          <w:rFonts w:ascii="Times New Roman" w:hAnsi="Times New Roman" w:cs="Times New Roman"/>
        </w:rPr>
        <w:t xml:space="preserve">the Contractor for </w:t>
      </w:r>
      <w:del w:id="56" w:author="Author">
        <w:r w:rsidRPr="00F22C63" w:rsidDel="00CD51F6">
          <w:rPr>
            <w:rFonts w:ascii="Times New Roman" w:hAnsi="Times New Roman" w:cs="Times New Roman"/>
          </w:rPr>
          <w:delText>any</w:delText>
        </w:r>
        <w:r w:rsidRPr="00F22C63" w:rsidDel="00CD51F6">
          <w:rPr>
            <w:rFonts w:ascii="Times New Roman" w:hAnsi="Times New Roman" w:cs="Times New Roman"/>
            <w:spacing w:val="-2"/>
          </w:rPr>
          <w:delText xml:space="preserve"> </w:delText>
        </w:r>
        <w:r w:rsidRPr="00F22C63" w:rsidDel="00CD51F6">
          <w:rPr>
            <w:rFonts w:ascii="Times New Roman" w:hAnsi="Times New Roman" w:cs="Times New Roman"/>
          </w:rPr>
          <w:delText xml:space="preserve">and </w:delText>
        </w:r>
        <w:r w:rsidRPr="00F22C63" w:rsidDel="00CD51F6">
          <w:rPr>
            <w:rFonts w:ascii="Times New Roman" w:hAnsi="Times New Roman" w:cs="Times New Roman"/>
            <w:spacing w:val="-2"/>
          </w:rPr>
          <w:delText>all</w:delText>
        </w:r>
        <w:r w:rsidRPr="00F22C63" w:rsidDel="00CD51F6">
          <w:rPr>
            <w:rFonts w:ascii="Times New Roman" w:hAnsi="Times New Roman" w:cs="Times New Roman"/>
            <w:spacing w:val="1"/>
          </w:rPr>
          <w:delText xml:space="preserve"> </w:delText>
        </w:r>
        <w:r w:rsidRPr="00F22C63" w:rsidDel="00CD51F6">
          <w:rPr>
            <w:rFonts w:ascii="Times New Roman" w:hAnsi="Times New Roman" w:cs="Times New Roman"/>
          </w:rPr>
          <w:delText>claims of any</w:delText>
        </w:r>
        <w:r w:rsidRPr="00F22C63" w:rsidDel="00CD51F6">
          <w:rPr>
            <w:rFonts w:ascii="Times New Roman" w:hAnsi="Times New Roman" w:cs="Times New Roman"/>
            <w:spacing w:val="-2"/>
          </w:rPr>
          <w:delText xml:space="preserve"> </w:delText>
        </w:r>
        <w:r w:rsidRPr="00F22C63" w:rsidDel="00CD51F6">
          <w:rPr>
            <w:rFonts w:ascii="Times New Roman" w:hAnsi="Times New Roman" w:cs="Times New Roman"/>
          </w:rPr>
          <w:delText>nature</w:delText>
        </w:r>
      </w:del>
      <w:ins w:id="57" w:author="Author">
        <w:r w:rsidRPr="00F22C63">
          <w:rPr>
            <w:rFonts w:ascii="Times New Roman" w:hAnsi="Times New Roman" w:cs="Times New Roman"/>
          </w:rPr>
          <w:t>its liability</w:t>
        </w:r>
      </w:ins>
      <w:r w:rsidRPr="00F22C63">
        <w:rPr>
          <w:rFonts w:ascii="Times New Roman" w:hAnsi="Times New Roman" w:cs="Times New Roman"/>
        </w:rPr>
        <w:t xml:space="preserve"> which</w:t>
      </w:r>
      <w:r w:rsidRPr="00F22C63">
        <w:rPr>
          <w:rFonts w:ascii="Times New Roman" w:hAnsi="Times New Roman" w:cs="Times New Roman"/>
          <w:spacing w:val="-2"/>
        </w:rPr>
        <w:t xml:space="preserve"> </w:t>
      </w:r>
      <w:del w:id="58" w:author="Author">
        <w:r w:rsidRPr="00F22C63" w:rsidDel="00CD51F6">
          <w:rPr>
            <w:rFonts w:ascii="Times New Roman" w:hAnsi="Times New Roman" w:cs="Times New Roman"/>
            <w:spacing w:val="-2"/>
          </w:rPr>
          <w:delText xml:space="preserve">may </w:delText>
        </w:r>
        <w:r w:rsidRPr="00F22C63" w:rsidDel="00CD51F6">
          <w:rPr>
            <w:rFonts w:ascii="Times New Roman" w:hAnsi="Times New Roman" w:cs="Times New Roman"/>
          </w:rPr>
          <w:delText>in</w:delText>
        </w:r>
        <w:r w:rsidRPr="00F22C63" w:rsidDel="00CD51F6">
          <w:rPr>
            <w:rFonts w:ascii="Times New Roman" w:hAnsi="Times New Roman" w:cs="Times New Roman"/>
            <w:spacing w:val="2"/>
          </w:rPr>
          <w:delText xml:space="preserve"> </w:delText>
        </w:r>
        <w:r w:rsidRPr="00F22C63" w:rsidDel="00CD51F6">
          <w:rPr>
            <w:rFonts w:ascii="Times New Roman" w:hAnsi="Times New Roman" w:cs="Times New Roman"/>
          </w:rPr>
          <w:delText xml:space="preserve">any manner </w:delText>
        </w:r>
      </w:del>
      <w:r w:rsidRPr="00F22C63">
        <w:rPr>
          <w:rFonts w:ascii="Times New Roman" w:hAnsi="Times New Roman" w:cs="Times New Roman"/>
        </w:rPr>
        <w:t>arise</w:t>
      </w:r>
      <w:ins w:id="59" w:author="Author">
        <w:r w:rsidRPr="00F22C63">
          <w:rPr>
            <w:rFonts w:ascii="Times New Roman" w:hAnsi="Times New Roman" w:cs="Times New Roman"/>
          </w:rPr>
          <w:t>s</w:t>
        </w:r>
      </w:ins>
      <w:r w:rsidRPr="00F22C63">
        <w:rPr>
          <w:rFonts w:ascii="Times New Roman" w:hAnsi="Times New Roman" w:cs="Times New Roman"/>
        </w:rPr>
        <w:t xml:space="preserve"> out</w:t>
      </w:r>
      <w:r w:rsidRPr="00F22C63">
        <w:rPr>
          <w:rFonts w:ascii="Times New Roman" w:hAnsi="Times New Roman" w:cs="Times New Roman"/>
          <w:spacing w:val="1"/>
        </w:rPr>
        <w:t xml:space="preserve"> </w:t>
      </w:r>
      <w:r w:rsidRPr="00F22C63">
        <w:rPr>
          <w:rFonts w:ascii="Times New Roman" w:hAnsi="Times New Roman" w:cs="Times New Roman"/>
          <w:spacing w:val="-2"/>
        </w:rPr>
        <w:t>of</w:t>
      </w:r>
      <w:r w:rsidRPr="00F22C63">
        <w:rPr>
          <w:rFonts w:ascii="Times New Roman" w:hAnsi="Times New Roman" w:cs="Times New Roman"/>
        </w:rPr>
        <w:t xml:space="preserve"> or</w:t>
      </w:r>
      <w:r w:rsidRPr="00F22C63">
        <w:rPr>
          <w:rFonts w:ascii="Times New Roman" w:hAnsi="Times New Roman" w:cs="Times New Roman"/>
          <w:spacing w:val="-2"/>
        </w:rPr>
        <w:t xml:space="preserve"> </w:t>
      </w:r>
      <w:r w:rsidRPr="00F22C63">
        <w:rPr>
          <w:rFonts w:ascii="Times New Roman" w:hAnsi="Times New Roman" w:cs="Times New Roman"/>
        </w:rPr>
        <w:t>result</w:t>
      </w:r>
      <w:ins w:id="60" w:author="Author">
        <w:r w:rsidRPr="00F22C63">
          <w:rPr>
            <w:rFonts w:ascii="Times New Roman" w:hAnsi="Times New Roman" w:cs="Times New Roman"/>
          </w:rPr>
          <w:t>s</w:t>
        </w:r>
      </w:ins>
      <w:r w:rsidRPr="00F22C63">
        <w:rPr>
          <w:rFonts w:ascii="Times New Roman" w:hAnsi="Times New Roman" w:cs="Times New Roman"/>
          <w:spacing w:val="-2"/>
        </w:rPr>
        <w:t xml:space="preserve"> </w:t>
      </w:r>
      <w:r w:rsidRPr="00F22C63">
        <w:rPr>
          <w:rFonts w:ascii="Times New Roman" w:hAnsi="Times New Roman" w:cs="Times New Roman"/>
        </w:rPr>
        <w:t>from</w:t>
      </w:r>
      <w:r w:rsidRPr="00F22C63">
        <w:rPr>
          <w:rFonts w:ascii="Times New Roman" w:hAnsi="Times New Roman" w:cs="Times New Roman"/>
          <w:spacing w:val="-4"/>
        </w:rPr>
        <w:t xml:space="preserve"> </w:t>
      </w:r>
      <w:r w:rsidRPr="00F22C63">
        <w:rPr>
          <w:rFonts w:ascii="Times New Roman" w:hAnsi="Times New Roman" w:cs="Times New Roman"/>
        </w:rPr>
        <w:t>Contractor’s performance under this</w:t>
      </w:r>
      <w:r w:rsidRPr="00F22C63">
        <w:rPr>
          <w:rFonts w:ascii="Times New Roman" w:hAnsi="Times New Roman" w:cs="Times New Roman"/>
          <w:spacing w:val="41"/>
        </w:rPr>
        <w:t xml:space="preserve"> </w:t>
      </w:r>
      <w:r w:rsidRPr="00F22C63">
        <w:rPr>
          <w:rFonts w:ascii="Times New Roman" w:hAnsi="Times New Roman" w:cs="Times New Roman"/>
        </w:rPr>
        <w:t>Contract:</w:t>
      </w:r>
    </w:p>
    <w:p w14:paraId="6B941C7F"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786DB650" w14:textId="77777777" w:rsidR="00CA7682" w:rsidRPr="00CA7682" w:rsidRDefault="00CA7682" w:rsidP="00CA7682">
      <w:pPr>
        <w:pStyle w:val="NoSpacing"/>
        <w:ind w:left="360" w:right="360"/>
        <w:rPr>
          <w:rFonts w:ascii="Times New Roman" w:hAnsi="Times New Roman" w:cs="Times New Roman"/>
        </w:rPr>
      </w:pPr>
      <w:r w:rsidRPr="00CA7682">
        <w:rPr>
          <w:rFonts w:ascii="Times New Roman" w:hAnsi="Times New Roman" w:cs="Times New Roman"/>
        </w:rPr>
        <w:t>1.  Commercial general liability, including contractual coverage</w:t>
      </w:r>
      <w:del w:id="61" w:author="Author">
        <w:r w:rsidRPr="00CA7682" w:rsidDel="00BA11AA">
          <w:rPr>
            <w:rFonts w:ascii="Times New Roman" w:hAnsi="Times New Roman" w:cs="Times New Roman"/>
          </w:rPr>
          <w:delText>, and products or completed operations coverage (if applicable)</w:delText>
        </w:r>
      </w:del>
      <w:r w:rsidRPr="00CA7682">
        <w:rPr>
          <w:rFonts w:ascii="Times New Roman" w:hAnsi="Times New Roman" w:cs="Times New Roman"/>
        </w:rPr>
        <w:t xml:space="preserve">, with </w:t>
      </w:r>
      <w:del w:id="62" w:author="Author">
        <w:r w:rsidRPr="00CA7682" w:rsidDel="00BA11AA">
          <w:rPr>
            <w:rFonts w:ascii="Times New Roman" w:hAnsi="Times New Roman" w:cs="Times New Roman"/>
          </w:rPr>
          <w:delText>minimum liability</w:delText>
        </w:r>
      </w:del>
      <w:ins w:id="63" w:author="Author">
        <w:r w:rsidRPr="00CA7682">
          <w:rPr>
            <w:rFonts w:ascii="Times New Roman" w:hAnsi="Times New Roman" w:cs="Times New Roman"/>
          </w:rPr>
          <w:t xml:space="preserve"> policy </w:t>
        </w:r>
      </w:ins>
      <w:r w:rsidRPr="00CA7682">
        <w:rPr>
          <w:rFonts w:ascii="Times New Roman" w:hAnsi="Times New Roman" w:cs="Times New Roman"/>
        </w:rPr>
        <w:t xml:space="preserve"> limits </w:t>
      </w:r>
      <w:del w:id="64" w:author="Author">
        <w:r w:rsidRPr="00CA7682" w:rsidDel="00BA11AA">
          <w:rPr>
            <w:rFonts w:ascii="Times New Roman" w:hAnsi="Times New Roman" w:cs="Times New Roman"/>
          </w:rPr>
          <w:delText>not less than</w:delText>
        </w:r>
      </w:del>
      <w:ins w:id="65" w:author="Author">
        <w:r w:rsidRPr="00CA7682">
          <w:rPr>
            <w:rFonts w:ascii="Times New Roman" w:hAnsi="Times New Roman" w:cs="Times New Roman"/>
          </w:rPr>
          <w:t>of</w:t>
        </w:r>
      </w:ins>
      <w:r w:rsidRPr="00CA7682">
        <w:rPr>
          <w:rFonts w:ascii="Times New Roman" w:hAnsi="Times New Roman" w:cs="Times New Roman"/>
        </w:rPr>
        <w:t xml:space="preserve"> $</w:t>
      </w:r>
      <w:ins w:id="66" w:author="Author">
        <w:r w:rsidRPr="00CA7682">
          <w:rPr>
            <w:rFonts w:ascii="Times New Roman" w:hAnsi="Times New Roman" w:cs="Times New Roman"/>
          </w:rPr>
          <w:t>1,000,000</w:t>
        </w:r>
      </w:ins>
      <w:del w:id="67" w:author="Author">
        <w:r w:rsidRPr="00CA7682" w:rsidDel="00BA11AA">
          <w:rPr>
            <w:rFonts w:ascii="Times New Roman" w:hAnsi="Times New Roman" w:cs="Times New Roman"/>
          </w:rPr>
          <w:delText>700,000</w:delText>
        </w:r>
      </w:del>
      <w:r w:rsidRPr="00CA7682">
        <w:rPr>
          <w:rFonts w:ascii="Times New Roman" w:hAnsi="Times New Roman" w:cs="Times New Roman"/>
        </w:rPr>
        <w:t xml:space="preserve"> per </w:t>
      </w:r>
      <w:ins w:id="68" w:author="Author">
        <w:r w:rsidRPr="00CA7682">
          <w:rPr>
            <w:rFonts w:ascii="Times New Roman" w:hAnsi="Times New Roman" w:cs="Times New Roman"/>
          </w:rPr>
          <w:t>occurrence</w:t>
        </w:r>
      </w:ins>
      <w:del w:id="69" w:author="Author">
        <w:r w:rsidRPr="00CA7682" w:rsidDel="00BA11AA">
          <w:rPr>
            <w:rFonts w:ascii="Times New Roman" w:hAnsi="Times New Roman" w:cs="Times New Roman"/>
          </w:rPr>
          <w:delText>person</w:delText>
        </w:r>
      </w:del>
      <w:r w:rsidRPr="00CA7682">
        <w:rPr>
          <w:rFonts w:ascii="Times New Roman" w:hAnsi="Times New Roman" w:cs="Times New Roman"/>
        </w:rPr>
        <w:t xml:space="preserve"> and $5,000,000 </w:t>
      </w:r>
      <w:del w:id="70" w:author="Author">
        <w:r w:rsidRPr="00CA7682" w:rsidDel="00BA11AA">
          <w:rPr>
            <w:rFonts w:ascii="Times New Roman" w:hAnsi="Times New Roman" w:cs="Times New Roman"/>
          </w:rPr>
          <w:delText>per occurrence unless additional coverage is required by the State</w:delText>
        </w:r>
      </w:del>
      <w:ins w:id="71" w:author="Author">
        <w:r w:rsidRPr="00CA7682">
          <w:rPr>
            <w:rFonts w:ascii="Times New Roman" w:hAnsi="Times New Roman" w:cs="Times New Roman"/>
          </w:rPr>
          <w:t>in the aggregate</w:t>
        </w:r>
      </w:ins>
      <w:r w:rsidRPr="00CA7682">
        <w:rPr>
          <w:rFonts w:ascii="Times New Roman" w:hAnsi="Times New Roman" w:cs="Times New Roman"/>
        </w:rPr>
        <w:t xml:space="preserve">. The State is to be </w:t>
      </w:r>
      <w:del w:id="72" w:author="Author">
        <w:r w:rsidRPr="00CA7682" w:rsidDel="00BA11AA">
          <w:rPr>
            <w:rFonts w:ascii="Times New Roman" w:hAnsi="Times New Roman" w:cs="Times New Roman"/>
          </w:rPr>
          <w:delText xml:space="preserve">named </w:delText>
        </w:r>
      </w:del>
      <w:ins w:id="73" w:author="Author">
        <w:r w:rsidRPr="00CA7682">
          <w:rPr>
            <w:rFonts w:ascii="Times New Roman" w:hAnsi="Times New Roman" w:cs="Times New Roman"/>
          </w:rPr>
          <w:t xml:space="preserve">included </w:t>
        </w:r>
      </w:ins>
      <w:r w:rsidRPr="00CA7682">
        <w:rPr>
          <w:rFonts w:ascii="Times New Roman" w:hAnsi="Times New Roman" w:cs="Times New Roman"/>
        </w:rPr>
        <w:t xml:space="preserve">as an additional insured on a primary, non-contributory basis for </w:t>
      </w:r>
      <w:del w:id="74" w:author="Author">
        <w:r w:rsidRPr="00CA7682" w:rsidDel="00BA11AA">
          <w:rPr>
            <w:rFonts w:ascii="Times New Roman" w:hAnsi="Times New Roman" w:cs="Times New Roman"/>
          </w:rPr>
          <w:delText>any</w:delText>
        </w:r>
      </w:del>
      <w:ins w:id="75" w:author="Author">
        <w:r w:rsidRPr="00CA7682">
          <w:rPr>
            <w:rFonts w:ascii="Times New Roman" w:hAnsi="Times New Roman" w:cs="Times New Roman"/>
          </w:rPr>
          <w:t>the Contractor’s</w:t>
        </w:r>
      </w:ins>
      <w:r w:rsidRPr="00CA7682">
        <w:rPr>
          <w:rFonts w:ascii="Times New Roman" w:hAnsi="Times New Roman" w:cs="Times New Roman"/>
        </w:rPr>
        <w:t xml:space="preserve"> liability arising directly </w:t>
      </w:r>
      <w:del w:id="76" w:author="Author">
        <w:r w:rsidRPr="00CA7682" w:rsidDel="00BD2DE7">
          <w:rPr>
            <w:rFonts w:ascii="Times New Roman" w:hAnsi="Times New Roman" w:cs="Times New Roman"/>
          </w:rPr>
          <w:delText xml:space="preserve">or indirectly </w:delText>
        </w:r>
      </w:del>
      <w:r w:rsidRPr="00CA7682">
        <w:rPr>
          <w:rFonts w:ascii="Times New Roman" w:hAnsi="Times New Roman" w:cs="Times New Roman"/>
        </w:rPr>
        <w:t>under or in connection with this Contract.</w:t>
      </w:r>
      <w:ins w:id="77" w:author="Author">
        <w:r w:rsidRPr="00CA7682">
          <w:rPr>
            <w:rFonts w:ascii="Times New Roman" w:hAnsi="Times New Roman" w:cs="Times New Roman"/>
          </w:rPr>
          <w:t xml:space="preserve"> The CGL limits may be met by a combination of the CGL policy and an Umbrella or Excess Liability policy.</w:t>
        </w:r>
      </w:ins>
    </w:p>
    <w:p w14:paraId="23F8096F" w14:textId="77777777" w:rsidR="00CA7682" w:rsidRPr="00F22C63" w:rsidRDefault="00CA7682" w:rsidP="00CA7682">
      <w:pPr>
        <w:pStyle w:val="NoSpacing"/>
        <w:ind w:left="360" w:right="360"/>
        <w:rPr>
          <w:rFonts w:ascii="Times New Roman" w:hAnsi="Times New Roman" w:cs="Times New Roman"/>
        </w:rPr>
      </w:pPr>
    </w:p>
    <w:p w14:paraId="7D8EB03A" w14:textId="77777777" w:rsidR="00CA7682" w:rsidRPr="00F22C63" w:rsidRDefault="00CA7682" w:rsidP="00CA7682">
      <w:pPr>
        <w:pStyle w:val="NoSpacing"/>
        <w:ind w:left="360" w:right="360"/>
        <w:rPr>
          <w:rFonts w:ascii="Times New Roman" w:hAnsi="Times New Roman" w:cs="Times New Roman"/>
        </w:rPr>
      </w:pPr>
      <w:r w:rsidRPr="00F22C63">
        <w:rPr>
          <w:rFonts w:ascii="Times New Roman" w:hAnsi="Times New Roman" w:cs="Times New Roman"/>
        </w:rPr>
        <w:t>2.  Automobile</w:t>
      </w:r>
      <w:r w:rsidRPr="00CA7682">
        <w:rPr>
          <w:rFonts w:ascii="Times New Roman" w:hAnsi="Times New Roman" w:cs="Times New Roman"/>
        </w:rPr>
        <w:t xml:space="preserve"> </w:t>
      </w:r>
      <w:r w:rsidRPr="00F22C63">
        <w:rPr>
          <w:rFonts w:ascii="Times New Roman" w:hAnsi="Times New Roman" w:cs="Times New Roman"/>
        </w:rPr>
        <w:t>liability</w:t>
      </w:r>
      <w:r w:rsidRPr="00CA7682">
        <w:rPr>
          <w:rFonts w:ascii="Times New Roman" w:hAnsi="Times New Roman" w:cs="Times New Roman"/>
        </w:rPr>
        <w:t xml:space="preserve"> </w:t>
      </w:r>
      <w:r w:rsidRPr="00F22C63">
        <w:rPr>
          <w:rFonts w:ascii="Times New Roman" w:hAnsi="Times New Roman" w:cs="Times New Roman"/>
        </w:rPr>
        <w:t>for</w:t>
      </w:r>
      <w:r w:rsidRPr="00CA7682">
        <w:rPr>
          <w:rFonts w:ascii="Times New Roman" w:hAnsi="Times New Roman" w:cs="Times New Roman"/>
        </w:rPr>
        <w:t xml:space="preserve"> </w:t>
      </w:r>
      <w:r w:rsidRPr="00F22C63">
        <w:rPr>
          <w:rFonts w:ascii="Times New Roman" w:hAnsi="Times New Roman" w:cs="Times New Roman"/>
        </w:rPr>
        <w:t xml:space="preserve">owned, non-owned and </w:t>
      </w:r>
      <w:r w:rsidRPr="00CA7682">
        <w:rPr>
          <w:rFonts w:ascii="Times New Roman" w:hAnsi="Times New Roman" w:cs="Times New Roman"/>
        </w:rPr>
        <w:t>hired</w:t>
      </w:r>
      <w:r w:rsidRPr="00F22C63">
        <w:rPr>
          <w:rFonts w:ascii="Times New Roman" w:hAnsi="Times New Roman" w:cs="Times New Roman"/>
        </w:rPr>
        <w:t xml:space="preserve"> autos with </w:t>
      </w:r>
      <w:del w:id="78" w:author="Author">
        <w:r w:rsidRPr="00F22C63" w:rsidDel="00BA11AA">
          <w:rPr>
            <w:rFonts w:ascii="Times New Roman" w:hAnsi="Times New Roman" w:cs="Times New Roman"/>
          </w:rPr>
          <w:delText>minimum</w:delText>
        </w:r>
        <w:r w:rsidRPr="00CA7682" w:rsidDel="00BA11AA">
          <w:rPr>
            <w:rFonts w:ascii="Times New Roman" w:hAnsi="Times New Roman" w:cs="Times New Roman"/>
          </w:rPr>
          <w:delText xml:space="preserve"> </w:delText>
        </w:r>
        <w:r w:rsidRPr="00F22C63" w:rsidDel="00BA11AA">
          <w:rPr>
            <w:rFonts w:ascii="Times New Roman" w:hAnsi="Times New Roman" w:cs="Times New Roman"/>
          </w:rPr>
          <w:delText>liability</w:delText>
        </w:r>
      </w:del>
      <w:ins w:id="79" w:author="Author">
        <w:r w:rsidRPr="00F22C63">
          <w:rPr>
            <w:rFonts w:ascii="Times New Roman" w:hAnsi="Times New Roman" w:cs="Times New Roman"/>
          </w:rPr>
          <w:t>a policy</w:t>
        </w:r>
      </w:ins>
      <w:r w:rsidRPr="00CA7682">
        <w:rPr>
          <w:rFonts w:ascii="Times New Roman" w:hAnsi="Times New Roman" w:cs="Times New Roman"/>
        </w:rPr>
        <w:t xml:space="preserve"> </w:t>
      </w:r>
      <w:r w:rsidRPr="00F22C63">
        <w:rPr>
          <w:rFonts w:ascii="Times New Roman" w:hAnsi="Times New Roman" w:cs="Times New Roman"/>
        </w:rPr>
        <w:t xml:space="preserve">limits </w:t>
      </w:r>
      <w:del w:id="80" w:author="Author">
        <w:r w:rsidRPr="00F22C63" w:rsidDel="00BA11AA">
          <w:rPr>
            <w:rFonts w:ascii="Times New Roman" w:hAnsi="Times New Roman" w:cs="Times New Roman"/>
          </w:rPr>
          <w:delText>not less than</w:delText>
        </w:r>
      </w:del>
      <w:ins w:id="81" w:author="Author">
        <w:r w:rsidRPr="00F22C63">
          <w:rPr>
            <w:rFonts w:ascii="Times New Roman" w:hAnsi="Times New Roman" w:cs="Times New Roman"/>
          </w:rPr>
          <w:t>of</w:t>
        </w:r>
      </w:ins>
      <w:r w:rsidRPr="00F22C63">
        <w:rPr>
          <w:rFonts w:ascii="Times New Roman" w:hAnsi="Times New Roman" w:cs="Times New Roman"/>
        </w:rPr>
        <w:t xml:space="preserve"> $</w:t>
      </w:r>
      <w:del w:id="82" w:author="Author">
        <w:r w:rsidRPr="00F22C63" w:rsidDel="00BA11AA">
          <w:rPr>
            <w:rFonts w:ascii="Times New Roman" w:hAnsi="Times New Roman" w:cs="Times New Roman"/>
          </w:rPr>
          <w:delText>700,00</w:delText>
        </w:r>
      </w:del>
      <w:ins w:id="83" w:author="Author">
        <w:r w:rsidRPr="00F22C63">
          <w:rPr>
            <w:rFonts w:ascii="Times New Roman" w:hAnsi="Times New Roman" w:cs="Times New Roman"/>
          </w:rPr>
          <w:t>1,000,000</w:t>
        </w:r>
      </w:ins>
      <w:del w:id="84" w:author="Author">
        <w:r w:rsidRPr="00F22C63" w:rsidDel="00BA11AA">
          <w:rPr>
            <w:rFonts w:ascii="Times New Roman" w:hAnsi="Times New Roman" w:cs="Times New Roman"/>
          </w:rPr>
          <w:delText>0</w:delText>
        </w:r>
      </w:del>
      <w:r w:rsidRPr="00F22C63">
        <w:rPr>
          <w:rFonts w:ascii="Times New Roman" w:hAnsi="Times New Roman" w:cs="Times New Roman"/>
        </w:rPr>
        <w:t xml:space="preserve"> </w:t>
      </w:r>
      <w:del w:id="85" w:author="Author">
        <w:r w:rsidRPr="00F22C63" w:rsidDel="00BA11AA">
          <w:rPr>
            <w:rFonts w:ascii="Times New Roman" w:hAnsi="Times New Roman" w:cs="Times New Roman"/>
          </w:rPr>
          <w:delText>per</w:delText>
        </w:r>
        <w:r w:rsidRPr="00CA7682" w:rsidDel="00BA11AA">
          <w:rPr>
            <w:rFonts w:ascii="Times New Roman" w:hAnsi="Times New Roman" w:cs="Times New Roman"/>
          </w:rPr>
          <w:delText xml:space="preserve"> </w:delText>
        </w:r>
        <w:r w:rsidRPr="00F22C63" w:rsidDel="00BA11AA">
          <w:rPr>
            <w:rFonts w:ascii="Times New Roman" w:hAnsi="Times New Roman" w:cs="Times New Roman"/>
          </w:rPr>
          <w:delText>person and $5,000,000 per</w:delText>
        </w:r>
        <w:r w:rsidRPr="00CA7682" w:rsidDel="00BA11AA">
          <w:rPr>
            <w:rFonts w:ascii="Times New Roman" w:hAnsi="Times New Roman" w:cs="Times New Roman"/>
          </w:rPr>
          <w:delText xml:space="preserve"> </w:delText>
        </w:r>
        <w:r w:rsidRPr="00F22C63" w:rsidDel="00BA11AA">
          <w:rPr>
            <w:rFonts w:ascii="Times New Roman" w:hAnsi="Times New Roman" w:cs="Times New Roman"/>
          </w:rPr>
          <w:delText>occurrence</w:delText>
        </w:r>
      </w:del>
      <w:ins w:id="86" w:author="Author">
        <w:r w:rsidRPr="00F22C63">
          <w:rPr>
            <w:rFonts w:ascii="Times New Roman" w:hAnsi="Times New Roman" w:cs="Times New Roman"/>
          </w:rPr>
          <w:t>combined single limit per accident for bodily injury and property damage</w:t>
        </w:r>
      </w:ins>
      <w:r w:rsidRPr="00F22C63">
        <w:rPr>
          <w:rFonts w:ascii="Times New Roman" w:hAnsi="Times New Roman" w:cs="Times New Roman"/>
        </w:rPr>
        <w:t>. The State</w:t>
      </w:r>
      <w:r w:rsidRPr="00CA7682">
        <w:rPr>
          <w:rFonts w:ascii="Times New Roman" w:hAnsi="Times New Roman" w:cs="Times New Roman"/>
        </w:rPr>
        <w:t xml:space="preserve"> </w:t>
      </w:r>
      <w:r w:rsidRPr="00F22C63">
        <w:rPr>
          <w:rFonts w:ascii="Times New Roman" w:hAnsi="Times New Roman" w:cs="Times New Roman"/>
        </w:rPr>
        <w:t>is</w:t>
      </w:r>
      <w:r w:rsidRPr="00CA7682">
        <w:rPr>
          <w:rFonts w:ascii="Times New Roman" w:hAnsi="Times New Roman" w:cs="Times New Roman"/>
        </w:rPr>
        <w:t xml:space="preserve"> </w:t>
      </w:r>
      <w:r w:rsidRPr="00F22C63">
        <w:rPr>
          <w:rFonts w:ascii="Times New Roman" w:hAnsi="Times New Roman" w:cs="Times New Roman"/>
        </w:rPr>
        <w:t xml:space="preserve">to </w:t>
      </w:r>
      <w:r w:rsidRPr="00CA7682">
        <w:rPr>
          <w:rFonts w:ascii="Times New Roman" w:hAnsi="Times New Roman" w:cs="Times New Roman"/>
        </w:rPr>
        <w:t>be</w:t>
      </w:r>
      <w:r w:rsidRPr="00F22C63">
        <w:rPr>
          <w:rFonts w:ascii="Times New Roman" w:hAnsi="Times New Roman" w:cs="Times New Roman"/>
        </w:rPr>
        <w:t xml:space="preserve"> </w:t>
      </w:r>
      <w:del w:id="87" w:author="Author">
        <w:r w:rsidRPr="00F22C63" w:rsidDel="00BA11AA">
          <w:rPr>
            <w:rFonts w:ascii="Times New Roman" w:hAnsi="Times New Roman" w:cs="Times New Roman"/>
          </w:rPr>
          <w:delText xml:space="preserve">named </w:delText>
        </w:r>
      </w:del>
      <w:ins w:id="88" w:author="Author">
        <w:r w:rsidRPr="00F22C63">
          <w:rPr>
            <w:rFonts w:ascii="Times New Roman" w:hAnsi="Times New Roman" w:cs="Times New Roman"/>
          </w:rPr>
          <w:t xml:space="preserve">included </w:t>
        </w:r>
      </w:ins>
      <w:r w:rsidRPr="00F22C63">
        <w:rPr>
          <w:rFonts w:ascii="Times New Roman" w:hAnsi="Times New Roman" w:cs="Times New Roman"/>
        </w:rPr>
        <w:t>as an additional</w:t>
      </w:r>
      <w:r w:rsidRPr="00CA7682">
        <w:rPr>
          <w:rFonts w:ascii="Times New Roman" w:hAnsi="Times New Roman" w:cs="Times New Roman"/>
        </w:rPr>
        <w:t xml:space="preserve"> </w:t>
      </w:r>
      <w:r w:rsidRPr="00F22C63">
        <w:rPr>
          <w:rFonts w:ascii="Times New Roman" w:hAnsi="Times New Roman" w:cs="Times New Roman"/>
        </w:rPr>
        <w:t>insured on a primary, non-contributory</w:t>
      </w:r>
      <w:r w:rsidRPr="00CA7682">
        <w:rPr>
          <w:rFonts w:ascii="Times New Roman" w:hAnsi="Times New Roman" w:cs="Times New Roman"/>
        </w:rPr>
        <w:t xml:space="preserve"> </w:t>
      </w:r>
      <w:r w:rsidRPr="00F22C63">
        <w:rPr>
          <w:rFonts w:ascii="Times New Roman" w:hAnsi="Times New Roman" w:cs="Times New Roman"/>
        </w:rPr>
        <w:t>basis.</w:t>
      </w:r>
    </w:p>
    <w:p w14:paraId="660B9728" w14:textId="77777777" w:rsidR="00CA7682" w:rsidRPr="00F22C63" w:rsidRDefault="00CA7682" w:rsidP="00CA7682">
      <w:pPr>
        <w:pStyle w:val="NoSpacing"/>
        <w:ind w:left="360" w:right="360"/>
        <w:rPr>
          <w:rFonts w:ascii="Times New Roman" w:hAnsi="Times New Roman" w:cs="Times New Roman"/>
          <w:sz w:val="21"/>
          <w:szCs w:val="21"/>
        </w:rPr>
      </w:pPr>
    </w:p>
    <w:p w14:paraId="65B2BD8F" w14:textId="77777777" w:rsidR="00CA7682" w:rsidRPr="00F22C63" w:rsidRDefault="00CA7682" w:rsidP="00CA7682">
      <w:pPr>
        <w:pStyle w:val="NoSpacing"/>
        <w:ind w:left="360" w:right="360"/>
        <w:rPr>
          <w:rFonts w:ascii="Times New Roman" w:hAnsi="Times New Roman" w:cs="Times New Roman"/>
        </w:rPr>
      </w:pPr>
      <w:r w:rsidRPr="00F22C63">
        <w:rPr>
          <w:rFonts w:ascii="Times New Roman" w:hAnsi="Times New Roman" w:cs="Times New Roman"/>
        </w:rPr>
        <w:t xml:space="preserve">3.  </w:t>
      </w:r>
      <w:ins w:id="89" w:author="Author">
        <w:r w:rsidRPr="00F22C63">
          <w:rPr>
            <w:rFonts w:ascii="Times New Roman" w:hAnsi="Times New Roman" w:cs="Times New Roman"/>
          </w:rPr>
          <w:t xml:space="preserve">Technology </w:t>
        </w:r>
      </w:ins>
      <w:r w:rsidRPr="00F22C63">
        <w:rPr>
          <w:rFonts w:ascii="Times New Roman" w:hAnsi="Times New Roman" w:cs="Times New Roman"/>
        </w:rPr>
        <w:t>Errors and Omissions</w:t>
      </w:r>
      <w:ins w:id="90" w:author="Author">
        <w:r w:rsidRPr="00F22C63">
          <w:rPr>
            <w:rFonts w:ascii="Times New Roman" w:hAnsi="Times New Roman" w:cs="Times New Roman"/>
          </w:rPr>
          <w:t xml:space="preserve"> or Cyber</w:t>
        </w:r>
      </w:ins>
      <w:r w:rsidRPr="00F22C63">
        <w:rPr>
          <w:rFonts w:ascii="Times New Roman" w:hAnsi="Times New Roman" w:cs="Times New Roman"/>
        </w:rPr>
        <w:t xml:space="preserve"> liability</w:t>
      </w:r>
      <w:r w:rsidRPr="00F22C63">
        <w:rPr>
          <w:rFonts w:ascii="Times New Roman" w:hAnsi="Times New Roman" w:cs="Times New Roman"/>
          <w:spacing w:val="-6"/>
        </w:rPr>
        <w:t xml:space="preserve"> </w:t>
      </w:r>
      <w:r w:rsidRPr="00F22C63">
        <w:rPr>
          <w:rFonts w:ascii="Times New Roman" w:hAnsi="Times New Roman" w:cs="Times New Roman"/>
        </w:rPr>
        <w:t xml:space="preserve">with </w:t>
      </w:r>
      <w:ins w:id="91" w:author="Author">
        <w:r w:rsidRPr="00F22C63">
          <w:rPr>
            <w:rFonts w:ascii="Times New Roman" w:hAnsi="Times New Roman" w:cs="Times New Roman"/>
          </w:rPr>
          <w:t>a</w:t>
        </w:r>
      </w:ins>
      <w:del w:id="92" w:author="Author">
        <w:r w:rsidRPr="00F22C63" w:rsidDel="00BA11AA">
          <w:rPr>
            <w:rFonts w:ascii="Times New Roman" w:hAnsi="Times New Roman" w:cs="Times New Roman"/>
          </w:rPr>
          <w:delText>minimum</w:delText>
        </w:r>
      </w:del>
      <w:r w:rsidRPr="00F22C63">
        <w:rPr>
          <w:rFonts w:ascii="Times New Roman" w:hAnsi="Times New Roman" w:cs="Times New Roman"/>
        </w:rPr>
        <w:t xml:space="preserve"> liability</w:t>
      </w:r>
      <w:r w:rsidRPr="00F22C63">
        <w:rPr>
          <w:rFonts w:ascii="Times New Roman" w:hAnsi="Times New Roman" w:cs="Times New Roman"/>
          <w:spacing w:val="-5"/>
        </w:rPr>
        <w:t xml:space="preserve"> </w:t>
      </w:r>
      <w:r w:rsidRPr="00F22C63">
        <w:rPr>
          <w:rFonts w:ascii="Times New Roman" w:hAnsi="Times New Roman" w:cs="Times New Roman"/>
        </w:rPr>
        <w:t>limit</w:t>
      </w:r>
      <w:del w:id="93" w:author="Author">
        <w:r w:rsidRPr="00F22C63" w:rsidDel="00BA11AA">
          <w:rPr>
            <w:rFonts w:ascii="Times New Roman" w:hAnsi="Times New Roman" w:cs="Times New Roman"/>
          </w:rPr>
          <w:delText>s</w:delText>
        </w:r>
      </w:del>
      <w:r w:rsidRPr="00F22C63">
        <w:rPr>
          <w:rFonts w:ascii="Times New Roman" w:hAnsi="Times New Roman" w:cs="Times New Roman"/>
        </w:rPr>
        <w:t xml:space="preserve"> of $</w:t>
      </w:r>
      <w:del w:id="94" w:author="Author">
        <w:r w:rsidRPr="00F22C63" w:rsidDel="00C870F0">
          <w:rPr>
            <w:rFonts w:ascii="Times New Roman" w:hAnsi="Times New Roman" w:cs="Times New Roman"/>
          </w:rPr>
          <w:delText>1</w:delText>
        </w:r>
      </w:del>
      <w:ins w:id="95" w:author="Author">
        <w:r w:rsidRPr="00F22C63">
          <w:rPr>
            <w:rFonts w:ascii="Times New Roman" w:hAnsi="Times New Roman" w:cs="Times New Roman"/>
          </w:rPr>
          <w:t>5</w:t>
        </w:r>
      </w:ins>
      <w:r w:rsidRPr="00F22C63">
        <w:rPr>
          <w:rFonts w:ascii="Times New Roman" w:hAnsi="Times New Roman" w:cs="Times New Roman"/>
        </w:rPr>
        <w:t>,000,000 per claim and</w:t>
      </w:r>
      <w:r w:rsidRPr="00F22C63">
        <w:rPr>
          <w:rFonts w:ascii="Times New Roman" w:hAnsi="Times New Roman" w:cs="Times New Roman"/>
          <w:spacing w:val="27"/>
        </w:rPr>
        <w:t xml:space="preserve"> </w:t>
      </w:r>
      <w:r w:rsidRPr="00F22C63">
        <w:rPr>
          <w:rFonts w:ascii="Times New Roman" w:hAnsi="Times New Roman" w:cs="Times New Roman"/>
        </w:rPr>
        <w:t>in the aggregate.</w:t>
      </w:r>
      <w:r w:rsidRPr="00F22C63">
        <w:rPr>
          <w:rFonts w:ascii="Times New Roman" w:hAnsi="Times New Roman" w:cs="Times New Roman"/>
          <w:sz w:val="24"/>
        </w:rPr>
        <w:t xml:space="preserve">  </w:t>
      </w:r>
      <w:r w:rsidRPr="00F22C63">
        <w:rPr>
          <w:rFonts w:ascii="Times New Roman" w:hAnsi="Times New Roman" w:cs="Times New Roman"/>
        </w:rPr>
        <w:t>Coverage for</w:t>
      </w:r>
      <w:r w:rsidRPr="00F22C63">
        <w:rPr>
          <w:rFonts w:ascii="Times New Roman" w:hAnsi="Times New Roman" w:cs="Times New Roman"/>
          <w:spacing w:val="-2"/>
        </w:rPr>
        <w:t xml:space="preserve"> </w:t>
      </w:r>
      <w:r w:rsidRPr="00F22C63">
        <w:rPr>
          <w:rFonts w:ascii="Times New Roman" w:hAnsi="Times New Roman" w:cs="Times New Roman"/>
        </w:rPr>
        <w:t>the benefit</w:t>
      </w:r>
      <w:r w:rsidRPr="00F22C63">
        <w:rPr>
          <w:rFonts w:ascii="Times New Roman" w:hAnsi="Times New Roman" w:cs="Times New Roman"/>
          <w:spacing w:val="1"/>
        </w:rPr>
        <w:t xml:space="preserve"> </w:t>
      </w:r>
      <w:r w:rsidRPr="00F22C63">
        <w:rPr>
          <w:rFonts w:ascii="Times New Roman" w:hAnsi="Times New Roman" w:cs="Times New Roman"/>
          <w:spacing w:val="-2"/>
        </w:rPr>
        <w:t>of</w:t>
      </w:r>
      <w:r w:rsidRPr="00F22C63">
        <w:rPr>
          <w:rFonts w:ascii="Times New Roman" w:hAnsi="Times New Roman" w:cs="Times New Roman"/>
        </w:rPr>
        <w:t xml:space="preserve"> the State</w:t>
      </w:r>
      <w:r w:rsidRPr="00F22C63">
        <w:rPr>
          <w:rFonts w:ascii="Times New Roman" w:hAnsi="Times New Roman" w:cs="Times New Roman"/>
          <w:spacing w:val="-2"/>
        </w:rPr>
        <w:t xml:space="preserve"> </w:t>
      </w:r>
      <w:r w:rsidRPr="00F22C63">
        <w:rPr>
          <w:rFonts w:ascii="Times New Roman" w:hAnsi="Times New Roman" w:cs="Times New Roman"/>
        </w:rPr>
        <w:t>shall</w:t>
      </w:r>
      <w:r w:rsidRPr="00F22C63">
        <w:rPr>
          <w:rFonts w:ascii="Times New Roman" w:hAnsi="Times New Roman" w:cs="Times New Roman"/>
          <w:spacing w:val="1"/>
        </w:rPr>
        <w:t xml:space="preserve"> </w:t>
      </w:r>
      <w:r w:rsidRPr="00F22C63">
        <w:rPr>
          <w:rFonts w:ascii="Times New Roman" w:hAnsi="Times New Roman" w:cs="Times New Roman"/>
        </w:rPr>
        <w:t>continue</w:t>
      </w:r>
      <w:r w:rsidRPr="00F22C63">
        <w:rPr>
          <w:rFonts w:ascii="Times New Roman" w:hAnsi="Times New Roman" w:cs="Times New Roman"/>
          <w:spacing w:val="-2"/>
        </w:rPr>
        <w:t xml:space="preserve"> </w:t>
      </w:r>
      <w:r w:rsidRPr="00F22C63">
        <w:rPr>
          <w:rFonts w:ascii="Times New Roman" w:hAnsi="Times New Roman" w:cs="Times New Roman"/>
        </w:rPr>
        <w:t>for a period</w:t>
      </w:r>
      <w:r w:rsidRPr="00F22C63">
        <w:rPr>
          <w:rFonts w:ascii="Times New Roman" w:hAnsi="Times New Roman" w:cs="Times New Roman"/>
          <w:spacing w:val="-3"/>
        </w:rPr>
        <w:t xml:space="preserve"> </w:t>
      </w:r>
      <w:r w:rsidRPr="00F22C63">
        <w:rPr>
          <w:rFonts w:ascii="Times New Roman" w:hAnsi="Times New Roman" w:cs="Times New Roman"/>
        </w:rPr>
        <w:t>of two</w:t>
      </w:r>
      <w:r w:rsidRPr="00F22C63">
        <w:rPr>
          <w:rFonts w:ascii="Times New Roman" w:hAnsi="Times New Roman" w:cs="Times New Roman"/>
          <w:spacing w:val="-3"/>
        </w:rPr>
        <w:t xml:space="preserve"> </w:t>
      </w:r>
      <w:r w:rsidRPr="00F22C63">
        <w:rPr>
          <w:rFonts w:ascii="Times New Roman" w:hAnsi="Times New Roman" w:cs="Times New Roman"/>
        </w:rPr>
        <w:t>(2) years</w:t>
      </w:r>
      <w:r w:rsidRPr="00F22C63">
        <w:rPr>
          <w:rFonts w:ascii="Times New Roman" w:hAnsi="Times New Roman" w:cs="Times New Roman"/>
          <w:spacing w:val="51"/>
        </w:rPr>
        <w:t xml:space="preserve"> </w:t>
      </w:r>
      <w:r w:rsidRPr="00F22C63">
        <w:rPr>
          <w:rFonts w:ascii="Times New Roman" w:hAnsi="Times New Roman" w:cs="Times New Roman"/>
        </w:rPr>
        <w:t>after</w:t>
      </w:r>
      <w:r w:rsidRPr="00F22C63">
        <w:rPr>
          <w:rFonts w:ascii="Times New Roman" w:hAnsi="Times New Roman" w:cs="Times New Roman"/>
          <w:spacing w:val="-2"/>
        </w:rPr>
        <w:t xml:space="preserve"> </w:t>
      </w:r>
      <w:r w:rsidRPr="00F22C63">
        <w:rPr>
          <w:rFonts w:ascii="Times New Roman" w:hAnsi="Times New Roman" w:cs="Times New Roman"/>
        </w:rPr>
        <w:t>the date of</w:t>
      </w:r>
      <w:r w:rsidRPr="00F22C63">
        <w:rPr>
          <w:rFonts w:ascii="Times New Roman" w:hAnsi="Times New Roman" w:cs="Times New Roman"/>
          <w:spacing w:val="-2"/>
        </w:rPr>
        <w:t xml:space="preserve"> </w:t>
      </w:r>
      <w:r w:rsidRPr="00F22C63">
        <w:rPr>
          <w:rFonts w:ascii="Times New Roman" w:hAnsi="Times New Roman" w:cs="Times New Roman"/>
        </w:rPr>
        <w:t>service provided under this Contract.</w:t>
      </w:r>
    </w:p>
    <w:p w14:paraId="151F0399" w14:textId="77777777" w:rsidR="00CA7682" w:rsidRPr="00F22C63" w:rsidRDefault="00CA7682" w:rsidP="00CA7682">
      <w:pPr>
        <w:pStyle w:val="NoSpacing"/>
        <w:ind w:left="360" w:right="360"/>
        <w:rPr>
          <w:rFonts w:ascii="Times New Roman" w:hAnsi="Times New Roman" w:cs="Times New Roman"/>
          <w:sz w:val="21"/>
          <w:szCs w:val="21"/>
        </w:rPr>
      </w:pPr>
    </w:p>
    <w:p w14:paraId="61D9C698" w14:textId="77777777" w:rsidR="00CA7682" w:rsidRPr="00F22C63" w:rsidRDefault="00CA7682" w:rsidP="00CA7682">
      <w:pPr>
        <w:pStyle w:val="NoSpacing"/>
        <w:ind w:left="360" w:right="360"/>
        <w:rPr>
          <w:rFonts w:ascii="Times New Roman" w:hAnsi="Times New Roman" w:cs="Times New Roman"/>
        </w:rPr>
      </w:pPr>
      <w:r w:rsidRPr="00F22C63">
        <w:rPr>
          <w:rFonts w:ascii="Times New Roman" w:hAnsi="Times New Roman" w:cs="Times New Roman"/>
        </w:rPr>
        <w:t xml:space="preserve">4.  </w:t>
      </w:r>
      <w:del w:id="96" w:author="Author">
        <w:r w:rsidRPr="00F22C63" w:rsidDel="00BA11AA">
          <w:rPr>
            <w:rFonts w:ascii="Times New Roman" w:hAnsi="Times New Roman" w:cs="Times New Roman"/>
          </w:rPr>
          <w:delText>Fiduciary</w:delText>
        </w:r>
        <w:r w:rsidRPr="00F22C63" w:rsidDel="00BA11AA">
          <w:rPr>
            <w:rFonts w:ascii="Times New Roman" w:hAnsi="Times New Roman" w:cs="Times New Roman"/>
            <w:spacing w:val="-3"/>
          </w:rPr>
          <w:delText xml:space="preserve"> </w:delText>
        </w:r>
        <w:r w:rsidRPr="00F22C63" w:rsidDel="00BA11AA">
          <w:rPr>
            <w:rFonts w:ascii="Times New Roman" w:hAnsi="Times New Roman" w:cs="Times New Roman"/>
          </w:rPr>
          <w:delText>liability</w:delText>
        </w:r>
        <w:r w:rsidRPr="00F22C63" w:rsidDel="00BA11AA">
          <w:rPr>
            <w:rFonts w:ascii="Times New Roman" w:hAnsi="Times New Roman" w:cs="Times New Roman"/>
            <w:spacing w:val="-3"/>
          </w:rPr>
          <w:delText xml:space="preserve"> </w:delText>
        </w:r>
        <w:r w:rsidRPr="00F22C63" w:rsidDel="00BA11AA">
          <w:rPr>
            <w:rFonts w:ascii="Times New Roman" w:hAnsi="Times New Roman" w:cs="Times New Roman"/>
          </w:rPr>
          <w:delText>if the Contractor is responsible for the management</w:delText>
        </w:r>
        <w:r w:rsidRPr="00F22C63" w:rsidDel="00BA11AA">
          <w:rPr>
            <w:rFonts w:ascii="Times New Roman" w:hAnsi="Times New Roman" w:cs="Times New Roman"/>
            <w:spacing w:val="1"/>
          </w:rPr>
          <w:delText xml:space="preserve"> </w:delText>
        </w:r>
        <w:r w:rsidRPr="00F22C63" w:rsidDel="00BA11AA">
          <w:rPr>
            <w:rFonts w:ascii="Times New Roman" w:hAnsi="Times New Roman" w:cs="Times New Roman"/>
          </w:rPr>
          <w:delText>and oversight</w:delText>
        </w:r>
        <w:r w:rsidRPr="00F22C63" w:rsidDel="00BA11AA">
          <w:rPr>
            <w:rFonts w:ascii="Times New Roman" w:hAnsi="Times New Roman" w:cs="Times New Roman"/>
            <w:spacing w:val="1"/>
          </w:rPr>
          <w:delText xml:space="preserve"> </w:delText>
        </w:r>
        <w:r w:rsidRPr="00F22C63" w:rsidDel="00BA11AA">
          <w:rPr>
            <w:rFonts w:ascii="Times New Roman" w:hAnsi="Times New Roman" w:cs="Times New Roman"/>
          </w:rPr>
          <w:delText>of</w:delText>
        </w:r>
        <w:r w:rsidRPr="00F22C63" w:rsidDel="00BA11AA">
          <w:rPr>
            <w:rFonts w:ascii="Times New Roman" w:hAnsi="Times New Roman" w:cs="Times New Roman"/>
            <w:spacing w:val="53"/>
          </w:rPr>
          <w:delText xml:space="preserve"> </w:delText>
        </w:r>
        <w:r w:rsidRPr="00F22C63" w:rsidDel="00BA11AA">
          <w:rPr>
            <w:rFonts w:ascii="Times New Roman" w:hAnsi="Times New Roman" w:cs="Times New Roman"/>
          </w:rPr>
          <w:delText>various</w:delText>
        </w:r>
        <w:r w:rsidRPr="00F22C63" w:rsidDel="00BA11AA">
          <w:rPr>
            <w:rFonts w:ascii="Times New Roman" w:hAnsi="Times New Roman" w:cs="Times New Roman"/>
            <w:spacing w:val="-2"/>
          </w:rPr>
          <w:delText xml:space="preserve"> </w:delText>
        </w:r>
        <w:r w:rsidRPr="00F22C63" w:rsidDel="00BA11AA">
          <w:rPr>
            <w:rFonts w:ascii="Times New Roman" w:hAnsi="Times New Roman" w:cs="Times New Roman"/>
          </w:rPr>
          <w:delText>employee benefit</w:delText>
        </w:r>
        <w:r w:rsidRPr="00F22C63" w:rsidDel="00BA11AA">
          <w:rPr>
            <w:rFonts w:ascii="Times New Roman" w:hAnsi="Times New Roman" w:cs="Times New Roman"/>
            <w:spacing w:val="-2"/>
          </w:rPr>
          <w:delText xml:space="preserve"> </w:delText>
        </w:r>
        <w:r w:rsidRPr="00F22C63" w:rsidDel="00BA11AA">
          <w:rPr>
            <w:rFonts w:ascii="Times New Roman" w:hAnsi="Times New Roman" w:cs="Times New Roman"/>
          </w:rPr>
          <w:delText>plans and programs such</w:delText>
        </w:r>
        <w:r w:rsidRPr="00F22C63" w:rsidDel="00BA11AA">
          <w:rPr>
            <w:rFonts w:ascii="Times New Roman" w:hAnsi="Times New Roman" w:cs="Times New Roman"/>
            <w:spacing w:val="-2"/>
          </w:rPr>
          <w:delText xml:space="preserve"> </w:delText>
        </w:r>
        <w:r w:rsidRPr="00F22C63" w:rsidDel="00BA11AA">
          <w:rPr>
            <w:rFonts w:ascii="Times New Roman" w:hAnsi="Times New Roman" w:cs="Times New Roman"/>
          </w:rPr>
          <w:delText>as pensions, profit-sharing</w:delText>
        </w:r>
        <w:r w:rsidRPr="00F22C63" w:rsidDel="00BA11AA">
          <w:rPr>
            <w:rFonts w:ascii="Times New Roman" w:hAnsi="Times New Roman" w:cs="Times New Roman"/>
            <w:spacing w:val="-3"/>
          </w:rPr>
          <w:delText xml:space="preserve"> </w:delText>
        </w:r>
        <w:r w:rsidRPr="00F22C63" w:rsidDel="00BA11AA">
          <w:rPr>
            <w:rFonts w:ascii="Times New Roman" w:hAnsi="Times New Roman" w:cs="Times New Roman"/>
          </w:rPr>
          <w:delText>and</w:delText>
        </w:r>
        <w:r w:rsidRPr="00F22C63" w:rsidDel="00BA11AA">
          <w:rPr>
            <w:rFonts w:ascii="Times New Roman" w:hAnsi="Times New Roman" w:cs="Times New Roman"/>
            <w:spacing w:val="-2"/>
          </w:rPr>
          <w:delText xml:space="preserve"> </w:delText>
        </w:r>
        <w:r w:rsidRPr="00F22C63" w:rsidDel="00BA11AA">
          <w:rPr>
            <w:rFonts w:ascii="Times New Roman" w:hAnsi="Times New Roman" w:cs="Times New Roman"/>
          </w:rPr>
          <w:delText>savings, among others with limits no less</w:delText>
        </w:r>
        <w:r w:rsidRPr="00F22C63" w:rsidDel="00BA11AA">
          <w:rPr>
            <w:rFonts w:ascii="Times New Roman" w:hAnsi="Times New Roman" w:cs="Times New Roman"/>
            <w:spacing w:val="-2"/>
          </w:rPr>
          <w:delText xml:space="preserve"> </w:delText>
        </w:r>
        <w:r w:rsidRPr="00F22C63" w:rsidDel="00BA11AA">
          <w:rPr>
            <w:rFonts w:ascii="Times New Roman" w:hAnsi="Times New Roman" w:cs="Times New Roman"/>
          </w:rPr>
          <w:delText>than $700,000</w:delText>
        </w:r>
        <w:r w:rsidRPr="00F22C63" w:rsidDel="00BA11AA">
          <w:rPr>
            <w:rFonts w:ascii="Times New Roman" w:hAnsi="Times New Roman" w:cs="Times New Roman"/>
            <w:spacing w:val="-3"/>
          </w:rPr>
          <w:delText xml:space="preserve"> </w:delText>
        </w:r>
        <w:r w:rsidRPr="00F22C63" w:rsidDel="00BA11AA">
          <w:rPr>
            <w:rFonts w:ascii="Times New Roman" w:hAnsi="Times New Roman" w:cs="Times New Roman"/>
          </w:rPr>
          <w:delText>per cause of action and $5,000,000 in the aggregate</w:delText>
        </w:r>
      </w:del>
      <w:ins w:id="97" w:author="Author">
        <w:r w:rsidRPr="00F22C63">
          <w:rPr>
            <w:rFonts w:ascii="Times New Roman" w:hAnsi="Times New Roman" w:cs="Times New Roman"/>
          </w:rPr>
          <w:t>Intentionally omitted</w:t>
        </w:r>
      </w:ins>
      <w:r w:rsidRPr="00F22C63">
        <w:rPr>
          <w:rFonts w:ascii="Times New Roman" w:hAnsi="Times New Roman" w:cs="Times New Roman"/>
        </w:rPr>
        <w:t>.</w:t>
      </w:r>
    </w:p>
    <w:p w14:paraId="7AA49007" w14:textId="77777777" w:rsidR="00CA7682" w:rsidRPr="00F22C63" w:rsidRDefault="00CA7682" w:rsidP="00CA7682">
      <w:pPr>
        <w:pStyle w:val="NoSpacing"/>
        <w:ind w:left="360" w:right="360"/>
        <w:rPr>
          <w:rFonts w:ascii="Times New Roman" w:hAnsi="Times New Roman" w:cs="Times New Roman"/>
          <w:sz w:val="21"/>
          <w:szCs w:val="21"/>
        </w:rPr>
      </w:pPr>
    </w:p>
    <w:p w14:paraId="16366271" w14:textId="77777777" w:rsidR="00CA7682" w:rsidRPr="00F22C63" w:rsidRDefault="00CA7682" w:rsidP="00CA7682">
      <w:pPr>
        <w:pStyle w:val="NoSpacing"/>
        <w:ind w:left="360" w:right="360"/>
        <w:rPr>
          <w:rFonts w:ascii="Times New Roman" w:hAnsi="Times New Roman" w:cs="Times New Roman"/>
        </w:rPr>
      </w:pPr>
      <w:r w:rsidRPr="00F22C63">
        <w:rPr>
          <w:rFonts w:ascii="Times New Roman" w:hAnsi="Times New Roman" w:cs="Times New Roman"/>
        </w:rPr>
        <w:t xml:space="preserve">5.  </w:t>
      </w:r>
      <w:del w:id="98" w:author="Author">
        <w:r w:rsidRPr="00F22C63" w:rsidDel="00BA11AA">
          <w:rPr>
            <w:rFonts w:ascii="Times New Roman" w:hAnsi="Times New Roman" w:cs="Times New Roman"/>
          </w:rPr>
          <w:delText>Valuable</w:delText>
        </w:r>
        <w:r w:rsidRPr="00F22C63" w:rsidDel="00BA11AA">
          <w:rPr>
            <w:rFonts w:ascii="Times New Roman" w:hAnsi="Times New Roman" w:cs="Times New Roman"/>
            <w:spacing w:val="-2"/>
          </w:rPr>
          <w:delText xml:space="preserve"> </w:delText>
        </w:r>
        <w:r w:rsidRPr="00F22C63" w:rsidDel="00BA11AA">
          <w:rPr>
            <w:rFonts w:ascii="Times New Roman" w:hAnsi="Times New Roman" w:cs="Times New Roman"/>
          </w:rPr>
          <w:delText>Papers</w:delText>
        </w:r>
        <w:r w:rsidRPr="00F22C63" w:rsidDel="00BA11AA">
          <w:rPr>
            <w:rFonts w:ascii="Times New Roman" w:hAnsi="Times New Roman" w:cs="Times New Roman"/>
            <w:spacing w:val="-2"/>
          </w:rPr>
          <w:delText xml:space="preserve"> </w:delText>
        </w:r>
        <w:r w:rsidRPr="00F22C63" w:rsidDel="00BA11AA">
          <w:rPr>
            <w:rFonts w:ascii="Times New Roman" w:hAnsi="Times New Roman" w:cs="Times New Roman"/>
          </w:rPr>
          <w:delText xml:space="preserve">coverage, </w:delText>
        </w:r>
        <w:r w:rsidRPr="00F22C63" w:rsidDel="00BA11AA">
          <w:rPr>
            <w:rFonts w:ascii="Times New Roman" w:hAnsi="Times New Roman" w:cs="Times New Roman"/>
            <w:spacing w:val="1"/>
          </w:rPr>
          <w:delText xml:space="preserve">if applicable, with </w:delText>
        </w:r>
        <w:r w:rsidRPr="00F22C63" w:rsidDel="00BA11AA">
          <w:rPr>
            <w:rFonts w:ascii="Times New Roman" w:hAnsi="Times New Roman" w:cs="Times New Roman"/>
          </w:rPr>
          <w:delText>an Inland Marine</w:delText>
        </w:r>
        <w:r w:rsidRPr="00F22C63" w:rsidDel="00BA11AA">
          <w:rPr>
            <w:rFonts w:ascii="Times New Roman" w:hAnsi="Times New Roman" w:cs="Times New Roman"/>
            <w:spacing w:val="-2"/>
          </w:rPr>
          <w:delText xml:space="preserve"> </w:delText>
        </w:r>
        <w:r w:rsidRPr="00F22C63" w:rsidDel="00BA11AA">
          <w:rPr>
            <w:rFonts w:ascii="Times New Roman" w:hAnsi="Times New Roman" w:cs="Times New Roman"/>
          </w:rPr>
          <w:delText>Policy</w:delText>
        </w:r>
        <w:r w:rsidRPr="00F22C63" w:rsidDel="00BA11AA">
          <w:rPr>
            <w:rFonts w:ascii="Times New Roman" w:hAnsi="Times New Roman" w:cs="Times New Roman"/>
            <w:spacing w:val="1"/>
          </w:rPr>
          <w:delText xml:space="preserve"> </w:delText>
        </w:r>
        <w:r w:rsidRPr="00F22C63" w:rsidDel="00BA11AA">
          <w:rPr>
            <w:rFonts w:ascii="Times New Roman" w:hAnsi="Times New Roman" w:cs="Times New Roman"/>
          </w:rPr>
          <w:delText>Insurance with limits</w:delText>
        </w:r>
      </w:del>
      <w:ins w:id="99" w:author="Author">
        <w:r w:rsidRPr="00F22C63">
          <w:rPr>
            <w:rFonts w:ascii="Times New Roman" w:hAnsi="Times New Roman" w:cs="Times New Roman"/>
          </w:rPr>
          <w:t>Intentionally omitted</w:t>
        </w:r>
      </w:ins>
      <w:r w:rsidRPr="00F22C63">
        <w:rPr>
          <w:rFonts w:ascii="Times New Roman" w:hAnsi="Times New Roman" w:cs="Times New Roman"/>
        </w:rPr>
        <w:t xml:space="preserve"> </w:t>
      </w:r>
      <w:del w:id="100" w:author="Author">
        <w:r w:rsidRPr="00F22C63" w:rsidDel="00C870F0">
          <w:rPr>
            <w:rFonts w:ascii="Times New Roman" w:hAnsi="Times New Roman" w:cs="Times New Roman"/>
          </w:rPr>
          <w:delText>sufficient</w:delText>
        </w:r>
        <w:r w:rsidRPr="00F22C63" w:rsidDel="00C870F0">
          <w:rPr>
            <w:rFonts w:ascii="Times New Roman" w:hAnsi="Times New Roman" w:cs="Times New Roman"/>
            <w:spacing w:val="-2"/>
          </w:rPr>
          <w:delText xml:space="preserve"> </w:delText>
        </w:r>
        <w:r w:rsidRPr="00F22C63" w:rsidDel="00C870F0">
          <w:rPr>
            <w:rFonts w:ascii="Times New Roman" w:hAnsi="Times New Roman" w:cs="Times New Roman"/>
          </w:rPr>
          <w:delText>to pay</w:delText>
        </w:r>
        <w:r w:rsidRPr="00F22C63" w:rsidDel="00C870F0">
          <w:rPr>
            <w:rFonts w:ascii="Times New Roman" w:hAnsi="Times New Roman" w:cs="Times New Roman"/>
            <w:spacing w:val="-2"/>
          </w:rPr>
          <w:delText xml:space="preserve"> </w:delText>
        </w:r>
        <w:r w:rsidRPr="00F22C63" w:rsidDel="00C870F0">
          <w:rPr>
            <w:rFonts w:ascii="Times New Roman" w:hAnsi="Times New Roman" w:cs="Times New Roman"/>
          </w:rPr>
          <w:delText>for the re-creation and reconstruction</w:delText>
        </w:r>
        <w:r w:rsidRPr="00F22C63" w:rsidDel="00C870F0">
          <w:rPr>
            <w:rFonts w:ascii="Times New Roman" w:hAnsi="Times New Roman" w:cs="Times New Roman"/>
            <w:spacing w:val="63"/>
          </w:rPr>
          <w:delText xml:space="preserve"> </w:delText>
        </w:r>
        <w:r w:rsidRPr="00F22C63" w:rsidDel="00C870F0">
          <w:rPr>
            <w:rFonts w:ascii="Times New Roman" w:hAnsi="Times New Roman" w:cs="Times New Roman"/>
          </w:rPr>
          <w:delText>of such records</w:delText>
        </w:r>
      </w:del>
      <w:r w:rsidRPr="00F22C63">
        <w:rPr>
          <w:rFonts w:ascii="Times New Roman" w:hAnsi="Times New Roman" w:cs="Times New Roman"/>
        </w:rPr>
        <w:t>.</w:t>
      </w:r>
    </w:p>
    <w:p w14:paraId="3F6B534E" w14:textId="77777777" w:rsidR="00CA7682" w:rsidRPr="00F22C63" w:rsidRDefault="00CA7682" w:rsidP="00CA7682">
      <w:pPr>
        <w:pStyle w:val="NoSpacing"/>
        <w:ind w:left="360" w:right="360"/>
        <w:rPr>
          <w:rFonts w:ascii="Times New Roman" w:hAnsi="Times New Roman" w:cs="Times New Roman"/>
          <w:sz w:val="21"/>
          <w:szCs w:val="21"/>
        </w:rPr>
      </w:pPr>
    </w:p>
    <w:p w14:paraId="1367B167" w14:textId="77777777" w:rsidR="00CA7682" w:rsidRPr="00F22C63" w:rsidRDefault="00CA7682" w:rsidP="00CA7682">
      <w:pPr>
        <w:pStyle w:val="NoSpacing"/>
        <w:ind w:left="360" w:right="360"/>
        <w:rPr>
          <w:rFonts w:ascii="Times New Roman" w:hAnsi="Times New Roman" w:cs="Times New Roman"/>
        </w:rPr>
      </w:pPr>
      <w:r w:rsidRPr="00F22C63">
        <w:rPr>
          <w:rFonts w:ascii="Times New Roman" w:hAnsi="Times New Roman" w:cs="Times New Roman"/>
        </w:rPr>
        <w:t xml:space="preserve">6.  </w:t>
      </w:r>
      <w:del w:id="101" w:author="Author">
        <w:r w:rsidRPr="00F22C63" w:rsidDel="00BD2DE7">
          <w:rPr>
            <w:rFonts w:ascii="Times New Roman" w:hAnsi="Times New Roman" w:cs="Times New Roman"/>
          </w:rPr>
          <w:delText>Surety</w:delText>
        </w:r>
        <w:r w:rsidRPr="00F22C63" w:rsidDel="00BD2DE7">
          <w:rPr>
            <w:rFonts w:ascii="Times New Roman" w:hAnsi="Times New Roman" w:cs="Times New Roman"/>
            <w:spacing w:val="-3"/>
          </w:rPr>
          <w:delText xml:space="preserve"> </w:delText>
        </w:r>
        <w:r w:rsidRPr="00F22C63" w:rsidDel="00BD2DE7">
          <w:rPr>
            <w:rFonts w:ascii="Times New Roman" w:hAnsi="Times New Roman" w:cs="Times New Roman"/>
            <w:spacing w:val="-2"/>
          </w:rPr>
          <w:delText>or</w:delText>
        </w:r>
        <w:r w:rsidRPr="00F22C63" w:rsidDel="00BD2DE7">
          <w:rPr>
            <w:rFonts w:ascii="Times New Roman" w:hAnsi="Times New Roman" w:cs="Times New Roman"/>
          </w:rPr>
          <w:delText xml:space="preserve"> Fidelity</w:delText>
        </w:r>
        <w:r w:rsidRPr="00F22C63" w:rsidDel="00BD2DE7">
          <w:rPr>
            <w:rFonts w:ascii="Times New Roman" w:hAnsi="Times New Roman" w:cs="Times New Roman"/>
            <w:spacing w:val="-3"/>
          </w:rPr>
          <w:delText xml:space="preserve"> </w:delText>
        </w:r>
        <w:r w:rsidRPr="00F22C63" w:rsidDel="00BD2DE7">
          <w:rPr>
            <w:rFonts w:ascii="Times New Roman" w:hAnsi="Times New Roman" w:cs="Times New Roman"/>
          </w:rPr>
          <w:delText>Bond(s)</w:delText>
        </w:r>
        <w:r w:rsidRPr="00F22C63" w:rsidDel="00BD2DE7">
          <w:rPr>
            <w:rFonts w:ascii="Times New Roman" w:hAnsi="Times New Roman" w:cs="Times New Roman"/>
            <w:spacing w:val="1"/>
          </w:rPr>
          <w:delText xml:space="preserve"> </w:delText>
        </w:r>
        <w:r w:rsidRPr="00F22C63" w:rsidDel="00BD2DE7">
          <w:rPr>
            <w:rFonts w:ascii="Times New Roman" w:hAnsi="Times New Roman" w:cs="Times New Roman"/>
          </w:rPr>
          <w:delText>if required by statute or by the agency.</w:delText>
        </w:r>
      </w:del>
      <w:ins w:id="102" w:author="Author">
        <w:r w:rsidRPr="00F22C63">
          <w:rPr>
            <w:rFonts w:ascii="Times New Roman" w:hAnsi="Times New Roman" w:cs="Times New Roman"/>
          </w:rPr>
          <w:t>Intentionally omitted.</w:t>
        </w:r>
      </w:ins>
    </w:p>
    <w:p w14:paraId="0C0D7CA3" w14:textId="77777777" w:rsidR="00CA7682" w:rsidRPr="00F22C63" w:rsidRDefault="00CA7682" w:rsidP="00CA7682">
      <w:pPr>
        <w:pStyle w:val="NoSpacing"/>
        <w:ind w:left="360" w:right="360"/>
        <w:rPr>
          <w:rFonts w:ascii="Times New Roman" w:hAnsi="Times New Roman" w:cs="Times New Roman"/>
        </w:rPr>
      </w:pPr>
    </w:p>
    <w:p w14:paraId="33181EE4" w14:textId="7C731FE0" w:rsidR="00D515C5" w:rsidRPr="00351EEC" w:rsidRDefault="00CA7682" w:rsidP="00CA7682">
      <w:pPr>
        <w:pStyle w:val="NoSpacing"/>
        <w:ind w:left="360" w:right="360"/>
        <w:rPr>
          <w:rFonts w:ascii="Times New Roman" w:hAnsi="Times New Roman" w:cs="Times New Roman"/>
        </w:rPr>
      </w:pPr>
      <w:r w:rsidRPr="00F22C63">
        <w:rPr>
          <w:rFonts w:ascii="Times New Roman" w:hAnsi="Times New Roman" w:cs="Times New Roman"/>
        </w:rPr>
        <w:t xml:space="preserve">7.  </w:t>
      </w:r>
      <w:ins w:id="103" w:author="Author">
        <w:r w:rsidRPr="00F22C63">
          <w:rPr>
            <w:rFonts w:ascii="Times New Roman" w:hAnsi="Times New Roman" w:cs="Times New Roman"/>
          </w:rPr>
          <w:t>Intentionally omitted</w:t>
        </w:r>
      </w:ins>
      <w:del w:id="104" w:author="Author">
        <w:r w:rsidRPr="00F22C63" w:rsidDel="003D3484">
          <w:rPr>
            <w:rFonts w:ascii="Times New Roman" w:hAnsi="Times New Roman" w:cs="Times New Roman"/>
          </w:rPr>
          <w:delText xml:space="preserve"> Cyber Liability if requested by the State addressing risks associated with electronic transmissions, the internet, networks and informational assets, and having limits of no less than $700,000 per occurrence and $5,000,000 in the aggregate</w:delText>
        </w:r>
      </w:del>
      <w:r w:rsidRPr="00F22C63">
        <w:rPr>
          <w:rFonts w:ascii="Times New Roman" w:hAnsi="Times New Roman" w:cs="Times New Roman"/>
        </w:rPr>
        <w:t xml:space="preserve">. </w:t>
      </w:r>
      <w:r w:rsidR="00D515C5">
        <w:rPr>
          <w:rFonts w:ascii="Times New Roman" w:hAnsi="Times New Roman" w:cs="Times New Roman"/>
        </w:rPr>
        <w:t xml:space="preserve"> </w:t>
      </w:r>
    </w:p>
    <w:p w14:paraId="3F65EBDE" w14:textId="77777777" w:rsidR="00D515C5" w:rsidRDefault="00D515C5" w:rsidP="00D515C5">
      <w:pPr>
        <w:pStyle w:val="NoSpacing"/>
        <w:rPr>
          <w:rFonts w:ascii="Times New Roman" w:hAnsi="Times New Roman" w:cs="Times New Roman"/>
        </w:rPr>
      </w:pPr>
    </w:p>
    <w:p w14:paraId="441671B9" w14:textId="2156866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2C15AA63" w14:textId="77777777" w:rsidR="00D515C5" w:rsidRDefault="00D515C5" w:rsidP="006E4F58">
      <w:pPr>
        <w:spacing w:after="0" w:line="240" w:lineRule="auto"/>
        <w:jc w:val="both"/>
        <w:rPr>
          <w:rFonts w:ascii="Times New Roman" w:eastAsia="Times New Roman" w:hAnsi="Times New Roman" w:cs="Times New Roman"/>
        </w:rPr>
      </w:pPr>
    </w:p>
    <w:p w14:paraId="56366C2F"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00E12736" w14:textId="77777777" w:rsidR="006E4F58" w:rsidRPr="006E4F58" w:rsidRDefault="006E4F58" w:rsidP="006E4F58">
      <w:pPr>
        <w:spacing w:after="0" w:line="240" w:lineRule="auto"/>
        <w:rPr>
          <w:rFonts w:ascii="Times New Roman" w:eastAsia="Times New Roman" w:hAnsi="Times New Roman" w:cs="Times New Roman"/>
        </w:rPr>
      </w:pPr>
    </w:p>
    <w:p w14:paraId="58A9F7D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0B94E56C" w14:textId="77777777" w:rsidR="006E4F58" w:rsidRPr="006E4F58" w:rsidRDefault="006E4F58" w:rsidP="006E4F58">
      <w:pPr>
        <w:spacing w:after="0" w:line="240" w:lineRule="auto"/>
        <w:rPr>
          <w:rFonts w:ascii="Times New Roman" w:eastAsia="Times New Roman" w:hAnsi="Times New Roman" w:cs="Times New Roman"/>
        </w:rPr>
      </w:pPr>
    </w:p>
    <w:p w14:paraId="6A320CAA"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D1CCAF3" w14:textId="77777777" w:rsidR="006E4F58" w:rsidRPr="006E4F58" w:rsidRDefault="006E4F58" w:rsidP="00CA7682">
      <w:pPr>
        <w:spacing w:after="0" w:line="240" w:lineRule="auto"/>
        <w:ind w:left="720" w:hanging="360"/>
        <w:rPr>
          <w:rFonts w:ascii="Times New Roman" w:eastAsia="Times New Roman" w:hAnsi="Times New Roman" w:cs="Times New Roman"/>
        </w:rPr>
      </w:pPr>
    </w:p>
    <w:p w14:paraId="69E0E9FA" w14:textId="77777777" w:rsidR="00CA7682" w:rsidRPr="00CA7682" w:rsidRDefault="00CA7682" w:rsidP="00CA7682">
      <w:pPr>
        <w:spacing w:after="0" w:line="240" w:lineRule="auto"/>
        <w:ind w:left="720" w:hanging="360"/>
        <w:rPr>
          <w:rFonts w:ascii="Times New Roman" w:eastAsia="Times New Roman" w:hAnsi="Times New Roman" w:cs="Times New Roman"/>
        </w:rPr>
      </w:pPr>
      <w:r w:rsidRPr="00CA7682">
        <w:rPr>
          <w:rFonts w:ascii="Times New Roman" w:eastAsia="Times New Roman" w:hAnsi="Times New Roman" w:cs="Times New Roman"/>
        </w:rPr>
        <w:t>3.  </w:t>
      </w:r>
      <w:del w:id="105" w:author="Author">
        <w:r w:rsidRPr="00CA7682" w:rsidDel="003D3484">
          <w:rPr>
            <w:rFonts w:ascii="Times New Roman" w:eastAsia="Times New Roman" w:hAnsi="Times New Roman" w:cs="Times New Roman"/>
          </w:rPr>
          <w:delText xml:space="preserve"> The State will be defended, indemnified and held harmless to the full extent of any coverage actually secured by the Contractor in excess of the minimum requirements set forth above.</w:delText>
        </w:r>
      </w:del>
      <w:r w:rsidRPr="00CA7682">
        <w:rPr>
          <w:rFonts w:ascii="Times New Roman" w:eastAsia="Times New Roman" w:hAnsi="Times New Roman" w:cs="Times New Roman"/>
        </w:rPr>
        <w:t xml:space="preserve"> The duty </w:t>
      </w:r>
      <w:ins w:id="106" w:author="Author">
        <w:r w:rsidRPr="00CA7682">
          <w:rPr>
            <w:rFonts w:ascii="Times New Roman" w:eastAsia="Times New Roman" w:hAnsi="Times New Roman" w:cs="Times New Roman"/>
          </w:rPr>
          <w:t xml:space="preserve">of the Contractor </w:t>
        </w:r>
      </w:ins>
      <w:r w:rsidRPr="00CA7682">
        <w:rPr>
          <w:rFonts w:ascii="Times New Roman" w:eastAsia="Times New Roman" w:hAnsi="Times New Roman" w:cs="Times New Roman"/>
        </w:rPr>
        <w:t>to indemnify the State</w:t>
      </w:r>
      <w:ins w:id="107" w:author="Author">
        <w:r w:rsidRPr="00CA7682">
          <w:rPr>
            <w:rFonts w:ascii="Times New Roman" w:eastAsia="Times New Roman" w:hAnsi="Times New Roman" w:cs="Times New Roman"/>
          </w:rPr>
          <w:t xml:space="preserve"> as required elsewhere</w:t>
        </w:r>
      </w:ins>
      <w:r w:rsidRPr="00CA7682">
        <w:rPr>
          <w:rFonts w:ascii="Times New Roman" w:eastAsia="Times New Roman" w:hAnsi="Times New Roman" w:cs="Times New Roman"/>
        </w:rPr>
        <w:t xml:space="preserve"> under this Contract shall not be limited by the insurance required in this Contract.</w:t>
      </w:r>
    </w:p>
    <w:p w14:paraId="747D0F6F" w14:textId="77777777" w:rsidR="00CA7682" w:rsidRPr="00CA7682" w:rsidRDefault="00CA7682" w:rsidP="00CA7682">
      <w:pPr>
        <w:spacing w:after="0" w:line="240" w:lineRule="auto"/>
        <w:ind w:left="720" w:hanging="360"/>
        <w:rPr>
          <w:rFonts w:ascii="Times New Roman" w:eastAsia="Times New Roman" w:hAnsi="Times New Roman" w:cs="Times New Roman"/>
        </w:rPr>
      </w:pPr>
    </w:p>
    <w:p w14:paraId="7CC5F993" w14:textId="77777777" w:rsidR="00CA7682" w:rsidRPr="00CA7682" w:rsidRDefault="00CA7682" w:rsidP="00CA7682">
      <w:pPr>
        <w:spacing w:after="0" w:line="240" w:lineRule="auto"/>
        <w:ind w:left="720" w:hanging="360"/>
        <w:rPr>
          <w:rFonts w:ascii="Times New Roman" w:eastAsia="Times New Roman" w:hAnsi="Times New Roman" w:cs="Times New Roman"/>
        </w:rPr>
      </w:pPr>
      <w:r w:rsidRPr="00CA7682">
        <w:rPr>
          <w:rFonts w:ascii="Times New Roman" w:eastAsia="Times New Roman" w:hAnsi="Times New Roman" w:cs="Times New Roman"/>
        </w:rPr>
        <w:t xml:space="preserve">4.   </w:t>
      </w:r>
      <w:ins w:id="108" w:author="Author">
        <w:r w:rsidRPr="00CA7682">
          <w:rPr>
            <w:rFonts w:ascii="Times New Roman" w:eastAsia="Times New Roman" w:hAnsi="Times New Roman" w:cs="Times New Roman"/>
          </w:rPr>
          <w:t xml:space="preserve">Contractor shall not cancel or cause the </w:t>
        </w:r>
      </w:ins>
      <w:del w:id="109" w:author="Author">
        <w:r w:rsidRPr="00CA7682" w:rsidDel="003D3484">
          <w:rPr>
            <w:rFonts w:ascii="Times New Roman" w:eastAsia="Times New Roman" w:hAnsi="Times New Roman" w:cs="Times New Roman"/>
          </w:rPr>
          <w:delText xml:space="preserve">The </w:delText>
        </w:r>
      </w:del>
      <w:r w:rsidRPr="00CA7682">
        <w:rPr>
          <w:rFonts w:ascii="Times New Roman" w:eastAsia="Times New Roman" w:hAnsi="Times New Roman" w:cs="Times New Roman"/>
        </w:rPr>
        <w:t>insurance required in this Contract</w:t>
      </w:r>
      <w:ins w:id="110" w:author="Author">
        <w:r w:rsidRPr="00CA7682">
          <w:rPr>
            <w:rFonts w:ascii="Times New Roman" w:eastAsia="Times New Roman" w:hAnsi="Times New Roman" w:cs="Times New Roman"/>
          </w:rPr>
          <w:t xml:space="preserve"> to be in breach of these requirements</w:t>
        </w:r>
      </w:ins>
      <w:del w:id="111" w:author="Author">
        <w:r w:rsidRPr="00CA7682" w:rsidDel="003D3484">
          <w:rPr>
            <w:rFonts w:ascii="Times New Roman" w:eastAsia="Times New Roman" w:hAnsi="Times New Roman" w:cs="Times New Roman"/>
          </w:rPr>
          <w:delText xml:space="preserve">, through a policy or endorsement(s), shall include a provision that the policy and endorsements may not be canceled or modified </w:delText>
        </w:r>
      </w:del>
      <w:ins w:id="112" w:author="Author">
        <w:r w:rsidRPr="00CA7682">
          <w:rPr>
            <w:rFonts w:ascii="Times New Roman" w:eastAsia="Times New Roman" w:hAnsi="Times New Roman" w:cs="Times New Roman"/>
          </w:rPr>
          <w:t xml:space="preserve"> </w:t>
        </w:r>
      </w:ins>
      <w:r w:rsidRPr="00CA7682">
        <w:rPr>
          <w:rFonts w:ascii="Times New Roman" w:eastAsia="Times New Roman" w:hAnsi="Times New Roman" w:cs="Times New Roman"/>
        </w:rPr>
        <w:t xml:space="preserve">without </w:t>
      </w:r>
      <w:ins w:id="113" w:author="Author">
        <w:r w:rsidRPr="00CA7682">
          <w:rPr>
            <w:rFonts w:ascii="Times New Roman" w:eastAsia="Times New Roman" w:hAnsi="Times New Roman" w:cs="Times New Roman"/>
          </w:rPr>
          <w:t xml:space="preserve">Contractor providing </w:t>
        </w:r>
      </w:ins>
      <w:r w:rsidRPr="00CA7682">
        <w:rPr>
          <w:rFonts w:ascii="Times New Roman" w:eastAsia="Times New Roman" w:hAnsi="Times New Roman" w:cs="Times New Roman"/>
        </w:rPr>
        <w:t>thirty (30) days’ prior written notice to the undersigned State agency</w:t>
      </w:r>
      <w:ins w:id="114" w:author="Author">
        <w:r w:rsidRPr="00CA7682">
          <w:rPr>
            <w:rFonts w:ascii="Times New Roman" w:eastAsia="Times New Roman" w:hAnsi="Times New Roman" w:cs="Times New Roman"/>
          </w:rPr>
          <w:t xml:space="preserve"> (10 days for non-payment of premium)</w:t>
        </w:r>
      </w:ins>
      <w:r w:rsidRPr="00CA7682">
        <w:rPr>
          <w:rFonts w:ascii="Times New Roman" w:eastAsia="Times New Roman" w:hAnsi="Times New Roman" w:cs="Times New Roman"/>
        </w:rPr>
        <w:t>.</w:t>
      </w:r>
    </w:p>
    <w:p w14:paraId="52047E1A" w14:textId="77777777" w:rsidR="00CA7682" w:rsidRPr="00CA7682" w:rsidRDefault="00CA7682" w:rsidP="00CA7682">
      <w:pPr>
        <w:spacing w:after="0" w:line="240" w:lineRule="auto"/>
        <w:ind w:left="720" w:hanging="360"/>
        <w:rPr>
          <w:rFonts w:ascii="Times New Roman" w:eastAsia="Times New Roman" w:hAnsi="Times New Roman" w:cs="Times New Roman"/>
        </w:rPr>
      </w:pPr>
    </w:p>
    <w:p w14:paraId="2B371A6F" w14:textId="11669579" w:rsidR="006E4F58" w:rsidRPr="006E4F58" w:rsidRDefault="00CA7682" w:rsidP="00CA7682">
      <w:pPr>
        <w:spacing w:after="0" w:line="240" w:lineRule="auto"/>
        <w:ind w:left="720" w:hanging="360"/>
        <w:rPr>
          <w:rFonts w:ascii="Times New Roman" w:eastAsia="Times New Roman" w:hAnsi="Times New Roman" w:cs="Times New Roman"/>
        </w:rPr>
      </w:pPr>
      <w:r w:rsidRPr="00CA7682">
        <w:rPr>
          <w:rFonts w:ascii="Times New Roman" w:eastAsia="Times New Roman" w:hAnsi="Times New Roman" w:cs="Times New Roman"/>
        </w:rPr>
        <w:lastRenderedPageBreak/>
        <w:t>5.    The Contractor waives and agrees to require their insurer to waive their rights of subrogation against the State of Indiana</w:t>
      </w:r>
      <w:ins w:id="115" w:author="Author">
        <w:r w:rsidRPr="00CA7682">
          <w:rPr>
            <w:rFonts w:ascii="Times New Roman" w:eastAsia="Times New Roman" w:hAnsi="Times New Roman" w:cs="Times New Roman"/>
          </w:rPr>
          <w:t xml:space="preserve"> for claims that arise out of the Contractor under the CGL and Automobile policies, except to the extent that the damage or loss was caused by the State</w:t>
        </w:r>
      </w:ins>
      <w:r w:rsidR="006E4F58" w:rsidRPr="006E4F58">
        <w:rPr>
          <w:rFonts w:ascii="Times New Roman" w:eastAsia="Times New Roman" w:hAnsi="Times New Roman" w:cs="Times New Roman"/>
        </w:rPr>
        <w:t>.</w:t>
      </w:r>
    </w:p>
    <w:p w14:paraId="7BFDD6C8" w14:textId="77777777" w:rsidR="006E4F58" w:rsidRPr="006E4F58" w:rsidRDefault="006E4F58" w:rsidP="006E4F58">
      <w:pPr>
        <w:spacing w:after="0" w:line="240" w:lineRule="auto"/>
        <w:rPr>
          <w:rFonts w:ascii="Times New Roman" w:eastAsia="Times New Roman" w:hAnsi="Times New Roman" w:cs="Times New Roman"/>
        </w:rPr>
      </w:pPr>
    </w:p>
    <w:p w14:paraId="5425BB47" w14:textId="444977A1"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w:t>
      </w:r>
      <w:r w:rsidR="00B57DA2">
        <w:rPr>
          <w:rFonts w:ascii="Times New Roman" w:eastAsia="Times New Roman" w:hAnsi="Times New Roman" w:cs="Times New Roman"/>
        </w:rPr>
        <w:t xml:space="preserve"> </w:t>
      </w:r>
      <w:r w:rsidR="00B57DA2" w:rsidRPr="00B57DA2">
        <w:rPr>
          <w:rFonts w:ascii="Times New Roman" w:eastAsia="Times New Roman" w:hAnsi="Times New Roman" w:cs="Times New Roman"/>
        </w:rPr>
        <w:t xml:space="preserve">Failure to provide insurance as required in this Contract may be deemed a material breach of contract entitling the State to </w:t>
      </w:r>
      <w:del w:id="116" w:author="Author">
        <w:r w:rsidR="00B57DA2" w:rsidRPr="00B57DA2" w:rsidDel="003D3484">
          <w:rPr>
            <w:rFonts w:ascii="Times New Roman" w:eastAsia="Times New Roman" w:hAnsi="Times New Roman" w:cs="Times New Roman"/>
          </w:rPr>
          <w:delText>immediately</w:delText>
        </w:r>
      </w:del>
      <w:r w:rsidR="00B57DA2" w:rsidRPr="00B57DA2">
        <w:rPr>
          <w:rFonts w:ascii="Times New Roman" w:eastAsia="Times New Roman" w:hAnsi="Times New Roman" w:cs="Times New Roman"/>
        </w:rPr>
        <w:t xml:space="preserve"> terminate this Contract</w:t>
      </w:r>
      <w:ins w:id="117" w:author="Author">
        <w:r w:rsidR="00B57DA2" w:rsidRPr="00B57DA2">
          <w:rPr>
            <w:rFonts w:ascii="Times New Roman" w:eastAsia="Times New Roman" w:hAnsi="Times New Roman" w:cs="Times New Roman"/>
          </w:rPr>
          <w:t xml:space="preserve"> after the notice and cure period provided for herein</w:t>
        </w:r>
      </w:ins>
      <w:r w:rsidRPr="006E4F58">
        <w:rPr>
          <w:rFonts w:ascii="Times New Roman" w:eastAsia="Times New Roman" w:hAnsi="Times New Roman" w:cs="Times New Roman"/>
        </w:rPr>
        <w:t>.  The Contractor shall furnish a certificate of insurance and all endorsements to the State before the commencement of this Contract.</w:t>
      </w:r>
    </w:p>
    <w:p w14:paraId="468E801D" w14:textId="77777777" w:rsidR="006E4F58" w:rsidRPr="006E4F58" w:rsidRDefault="006E4F58" w:rsidP="006E4F58">
      <w:pPr>
        <w:spacing w:after="0" w:line="240" w:lineRule="auto"/>
        <w:rPr>
          <w:rFonts w:ascii="Times New Roman" w:eastAsia="Times New Roman" w:hAnsi="Times New Roman" w:cs="Times New Roman"/>
          <w:b/>
        </w:rPr>
      </w:pPr>
    </w:p>
    <w:p w14:paraId="11AC02FE"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63D5B2E6" w14:textId="0EFB7FDA"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83CFDA5" w14:textId="487522CC" w:rsidR="006E4F58" w:rsidRPr="006E4F58" w:rsidRDefault="00B57DA2" w:rsidP="006E4F58">
      <w:pPr>
        <w:spacing w:after="0" w:line="240" w:lineRule="auto"/>
        <w:rPr>
          <w:rFonts w:ascii="Times New Roman" w:eastAsia="Times New Roman" w:hAnsi="Times New Roman" w:cs="Times New Roman"/>
        </w:rPr>
      </w:pPr>
      <w:r w:rsidRPr="00B57DA2">
        <w:rPr>
          <w:rFonts w:ascii="Times New Roman" w:eastAsia="Times New Roman" w:hAnsi="Times New Roman" w:cs="Times New Roman"/>
        </w:rPr>
        <w:t xml:space="preserve">A.  If both parties have designated that certain individual(s) are essential to the services offered, the parties agree that should such individual(s) leave their employment during the term of this Contract for whatever reason, the </w:t>
      </w:r>
      <w:del w:id="118" w:author="Author">
        <w:r w:rsidRPr="00B57DA2" w:rsidDel="000F4FA9">
          <w:rPr>
            <w:rFonts w:ascii="Times New Roman" w:eastAsia="Times New Roman" w:hAnsi="Times New Roman" w:cs="Times New Roman"/>
          </w:rPr>
          <w:delText xml:space="preserve">State </w:delText>
        </w:r>
      </w:del>
      <w:ins w:id="119" w:author="Author">
        <w:r w:rsidRPr="00B57DA2">
          <w:rPr>
            <w:rFonts w:ascii="Times New Roman" w:eastAsia="Times New Roman" w:hAnsi="Times New Roman" w:cs="Times New Roman"/>
          </w:rPr>
          <w:t xml:space="preserve">Contractor </w:t>
        </w:r>
      </w:ins>
      <w:r w:rsidRPr="00B57DA2">
        <w:rPr>
          <w:rFonts w:ascii="Times New Roman" w:eastAsia="Times New Roman" w:hAnsi="Times New Roman" w:cs="Times New Roman"/>
        </w:rPr>
        <w:t xml:space="preserve">shall </w:t>
      </w:r>
      <w:del w:id="120" w:author="Author">
        <w:r w:rsidRPr="00B57DA2" w:rsidDel="000F4FA9">
          <w:rPr>
            <w:rFonts w:ascii="Times New Roman" w:eastAsia="Times New Roman" w:hAnsi="Times New Roman" w:cs="Times New Roman"/>
          </w:rPr>
          <w:delText>have the right to terminate this Contract upon thirty (30) days’ prior written notice</w:delText>
        </w:r>
      </w:del>
      <w:ins w:id="121" w:author="Author">
        <w:r w:rsidRPr="00B57DA2">
          <w:rPr>
            <w:rFonts w:ascii="Times New Roman" w:eastAsia="Times New Roman" w:hAnsi="Times New Roman" w:cs="Times New Roman"/>
          </w:rPr>
          <w:t>promptly replace such key person with an individual that is reasonably acceptable to the State</w:t>
        </w:r>
      </w:ins>
      <w:r w:rsidRPr="00B57DA2">
        <w:rPr>
          <w:rFonts w:ascii="Times New Roman" w:eastAsia="Times New Roman" w:hAnsi="Times New Roman" w:cs="Times New Roman"/>
        </w:rPr>
        <w:t>.</w:t>
      </w:r>
    </w:p>
    <w:p w14:paraId="76DB5F7B" w14:textId="77777777" w:rsidR="006E4F58" w:rsidRPr="006E4F58" w:rsidRDefault="006E4F58" w:rsidP="006E4F58">
      <w:pPr>
        <w:spacing w:after="0" w:line="240" w:lineRule="auto"/>
        <w:rPr>
          <w:rFonts w:ascii="Times New Roman" w:eastAsia="Times New Roman" w:hAnsi="Times New Roman" w:cs="Times New Roman"/>
        </w:rPr>
      </w:pPr>
    </w:p>
    <w:p w14:paraId="58EAE8E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46F572BB" w14:textId="77777777" w:rsidR="006E4F58" w:rsidRPr="006E4F58" w:rsidRDefault="006E4F58" w:rsidP="006E4F58">
      <w:pPr>
        <w:spacing w:after="0" w:line="240" w:lineRule="auto"/>
        <w:rPr>
          <w:rFonts w:ascii="Times New Roman" w:eastAsia="Times New Roman" w:hAnsi="Times New Roman" w:cs="Times New Roman"/>
        </w:rPr>
      </w:pPr>
    </w:p>
    <w:p w14:paraId="513F4C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04571E99" w14:textId="77777777" w:rsidR="006E4F58" w:rsidRPr="006E4F58" w:rsidRDefault="006E4F58" w:rsidP="006E4F58">
      <w:pPr>
        <w:spacing w:after="0" w:line="240" w:lineRule="auto"/>
        <w:rPr>
          <w:rFonts w:ascii="Times New Roman" w:eastAsia="Times New Roman" w:hAnsi="Times New Roman" w:cs="Times New Roman"/>
        </w:rPr>
      </w:pPr>
    </w:p>
    <w:p w14:paraId="1D3D79F3" w14:textId="77777777" w:rsidR="006E4F58" w:rsidRPr="006E4F58" w:rsidRDefault="006E4F58" w:rsidP="006E4F58">
      <w:pPr>
        <w:spacing w:after="0" w:line="240" w:lineRule="auto"/>
        <w:rPr>
          <w:rFonts w:ascii="Times New Roman" w:eastAsia="Times New Roman" w:hAnsi="Times New Roman" w:cs="Times New Roman"/>
        </w:rPr>
      </w:pPr>
      <w:bookmarkStart w:id="122" w:name="_Toc236554570"/>
      <w:r w:rsidRPr="006E4F58">
        <w:rPr>
          <w:rFonts w:ascii="Times New Roman" w:eastAsia="Times New Roman" w:hAnsi="Times New Roman" w:cs="Times New Roman"/>
        </w:rPr>
        <w:t>Key person(s) to this Contract is/are _________________________________________</w:t>
      </w:r>
      <w:bookmarkEnd w:id="122"/>
    </w:p>
    <w:p w14:paraId="5A7C12C0" w14:textId="77777777" w:rsidR="006E4F58" w:rsidRPr="006E4F58" w:rsidRDefault="006E4F58" w:rsidP="006E4F58">
      <w:pPr>
        <w:spacing w:after="0" w:line="240" w:lineRule="auto"/>
        <w:rPr>
          <w:rFonts w:ascii="Times New Roman" w:eastAsia="Times New Roman" w:hAnsi="Times New Roman" w:cs="Times New Roman"/>
        </w:rPr>
      </w:pPr>
    </w:p>
    <w:p w14:paraId="64E847C8" w14:textId="4C2AEA4D"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3E16C369" w14:textId="77777777" w:rsidR="006E4F58" w:rsidRPr="006E4F58" w:rsidRDefault="006E4F58" w:rsidP="006E4F58">
      <w:pPr>
        <w:spacing w:after="0" w:line="240" w:lineRule="auto"/>
        <w:rPr>
          <w:rFonts w:ascii="Times New Roman" w:eastAsia="Times New Roman" w:hAnsi="Times New Roman" w:cs="Times New Roman"/>
        </w:rPr>
      </w:pPr>
    </w:p>
    <w:p w14:paraId="0A536160" w14:textId="256B685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3BCB4544" w14:textId="77777777" w:rsidR="006E4F58" w:rsidRPr="006E4F58" w:rsidRDefault="006E4F58" w:rsidP="006E4F58">
      <w:pPr>
        <w:spacing w:after="0" w:line="240" w:lineRule="auto"/>
        <w:rPr>
          <w:rFonts w:ascii="Times New Roman" w:eastAsia="Times New Roman" w:hAnsi="Times New Roman" w:cs="Times New Roman"/>
        </w:rPr>
      </w:pPr>
    </w:p>
    <w:p w14:paraId="1253DDD7" w14:textId="248F69D7"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xml:space="preserve">.  Minority and Women’s Business Enterprises Compliance. </w:t>
      </w:r>
      <w:r w:rsidR="00094DA4">
        <w:rPr>
          <w:rFonts w:ascii="Times New Roman" w:eastAsia="Calibri" w:hAnsi="Times New Roman" w:cs="Times New Roman"/>
          <w:b/>
          <w:bCs/>
          <w:color w:val="000000"/>
        </w:rPr>
        <w:t xml:space="preserve">  </w:t>
      </w:r>
    </w:p>
    <w:p w14:paraId="3FE0046F" w14:textId="40D0ACB6" w:rsidR="004B543A" w:rsidRDefault="004B543A" w:rsidP="004B543A">
      <w:pPr>
        <w:autoSpaceDE w:val="0"/>
        <w:autoSpaceDN w:val="0"/>
        <w:spacing w:after="0"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w:t>
      </w:r>
      <w:r w:rsidR="00D0184B">
        <w:rPr>
          <w:rFonts w:ascii="Times New Roman" w:hAnsi="Times New Roman" w:cs="Times New Roman"/>
          <w:bCs/>
        </w:rPr>
        <w:t xml:space="preserve">commonly referred to as “Attachment A” in the procurement documentation and </w:t>
      </w:r>
      <w:r>
        <w:rPr>
          <w:rFonts w:ascii="Times New Roman" w:hAnsi="Times New Roman" w:cs="Times New Roman"/>
          <w:bCs/>
        </w:rPr>
        <w:t>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MWBE Compliance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1016E6E0" w14:textId="77777777" w:rsidR="004B543A" w:rsidRDefault="004B543A" w:rsidP="004B543A">
      <w:pPr>
        <w:autoSpaceDE w:val="0"/>
        <w:autoSpaceDN w:val="0"/>
        <w:spacing w:after="0" w:line="240" w:lineRule="auto"/>
        <w:rPr>
          <w:rFonts w:ascii="Times New Roman" w:hAnsi="Times New Roman" w:cs="Times New Roman"/>
          <w:b/>
          <w:bCs/>
        </w:rPr>
      </w:pPr>
    </w:p>
    <w:p w14:paraId="59A3DCF7"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rPr>
      </w:pPr>
      <w:r w:rsidRPr="00BC6AD2">
        <w:rPr>
          <w:rFonts w:ascii="Times New Roman" w:hAnsi="Times New Roman" w:cs="Times New Roman"/>
        </w:rPr>
        <w:lastRenderedPageBreak/>
        <w:t xml:space="preserve">The following </w:t>
      </w:r>
      <w:r>
        <w:rPr>
          <w:rFonts w:ascii="Times New Roman" w:hAnsi="Times New Roman" w:cs="Times New Roman"/>
        </w:rPr>
        <w:t xml:space="preserve">MBE/WBE Division (“Division”)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7E60D568"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rPr>
      </w:pPr>
    </w:p>
    <w:p w14:paraId="63E7E347" w14:textId="77777777" w:rsidR="004B543A" w:rsidRPr="00C9404E" w:rsidRDefault="004B543A" w:rsidP="004B543A">
      <w:pPr>
        <w:autoSpaceDE w:val="0"/>
        <w:autoSpaceDN w:val="0"/>
        <w:spacing w:after="0" w:line="240" w:lineRule="auto"/>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5206F53B"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6FFABB7C" w14:textId="1961AB1A" w:rsidR="004B543A" w:rsidRPr="006E4F58"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w:t>
      </w:r>
    </w:p>
    <w:p w14:paraId="00F78933" w14:textId="77777777" w:rsidR="004B543A" w:rsidRPr="006E4F58" w:rsidRDefault="004B543A" w:rsidP="004B543A">
      <w:pPr>
        <w:autoSpaceDE w:val="0"/>
        <w:autoSpaceDN w:val="0"/>
        <w:spacing w:after="0" w:line="240" w:lineRule="auto"/>
        <w:rPr>
          <w:rFonts w:ascii="Times New Roman" w:eastAsia="Calibri" w:hAnsi="Times New Roman" w:cs="Times New Roman"/>
          <w:i/>
          <w:color w:val="000000"/>
        </w:rPr>
      </w:pPr>
    </w:p>
    <w:p w14:paraId="33571476"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2EB8CFC8"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0307F3A1"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631A19A7"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7B56F9AA"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52B4EDAF"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020F4764" w14:textId="77777777" w:rsidR="004B543A" w:rsidRPr="004B543A" w:rsidRDefault="004B543A" w:rsidP="004B543A">
      <w:pPr>
        <w:pStyle w:val="NoSpacing"/>
        <w:jc w:val="both"/>
        <w:rPr>
          <w:rFonts w:ascii="Times New Roman" w:hAnsi="Times New Roman" w:cs="Times New Roman"/>
        </w:rPr>
      </w:pPr>
      <w:r w:rsidRPr="004B543A">
        <w:rPr>
          <w:rFonts w:ascii="Times New Roman" w:hAnsi="Times New Roman" w:cs="Times New Roman"/>
        </w:rPr>
        <w:t xml:space="preserve">A copy of each subcontractor agreement must be submitted to the Division within thirty (30) days of the effective date of this Contract. The subcontractor agreements may be uploaded into Pay Audit (Indiana’s subcontractor payment auditing system), emailed to </w:t>
      </w:r>
      <w:hyperlink r:id="rId17" w:history="1">
        <w:r w:rsidRPr="004B543A">
          <w:rPr>
            <w:rStyle w:val="Hyperlink"/>
            <w:rFonts w:ascii="Times New Roman" w:hAnsi="Times New Roman" w:cs="Times New Roman"/>
          </w:rPr>
          <w:t>MWBECompliance@idoa.IN.gov</w:t>
        </w:r>
      </w:hyperlink>
      <w:r w:rsidRPr="004B543A">
        <w:rPr>
          <w:rFonts w:ascii="Times New Roman" w:hAnsi="Times New Roman" w:cs="Times New Roman"/>
        </w:rPr>
        <w:t xml:space="preserve">, or mailed to MWBE Compliance, 402 W. Washington Street, Indianapolis IN 46204. Failure to provide a copy of any subcontractor agreement may be deemed a violation of the rules governing MBE/WBE procurement and may result in sanctions allowable under 25 IAC 5-7-8.  Requests for changes must be submitted to </w:t>
      </w:r>
      <w:hyperlink r:id="rId18" w:history="1">
        <w:r w:rsidRPr="004B543A">
          <w:rPr>
            <w:rStyle w:val="Hyperlink"/>
            <w:rFonts w:ascii="Times New Roman" w:hAnsi="Times New Roman" w:cs="Times New Roman"/>
          </w:rPr>
          <w:t>MWBECompliance@idoa.IN.gov</w:t>
        </w:r>
      </w:hyperlink>
      <w:r w:rsidRPr="004B543A">
        <w:rPr>
          <w:rFonts w:ascii="Times New Roman" w:hAnsi="Times New Roman" w:cs="Times New Roman"/>
        </w:rPr>
        <w:t xml:space="preserve"> for review and approval before changing the participation plan submitted in connection with this Contract. </w:t>
      </w:r>
    </w:p>
    <w:p w14:paraId="1F3281A0" w14:textId="77777777" w:rsidR="004B543A" w:rsidRPr="00BC6AD2" w:rsidRDefault="004B543A" w:rsidP="004B543A">
      <w:pPr>
        <w:pStyle w:val="NoSpacing"/>
        <w:jc w:val="both"/>
      </w:pPr>
    </w:p>
    <w:p w14:paraId="6FA396BD" w14:textId="29AD3DA1" w:rsidR="004B543A" w:rsidRDefault="004B543A" w:rsidP="004B543A">
      <w:pPr>
        <w:spacing w:after="0" w:line="240" w:lineRule="auto"/>
        <w:rPr>
          <w:rFonts w:ascii="Times New Roman" w:hAnsi="Times New Roman" w:cs="Times New Roman"/>
        </w:rPr>
      </w:pPr>
      <w:r w:rsidRPr="00BC6AD2">
        <w:rPr>
          <w:rFonts w:ascii="Times New Roman" w:hAnsi="Times New Roman" w:cs="Times New Roman"/>
        </w:rPr>
        <w:t>The Contractor shall report payments made to Division</w:t>
      </w:r>
      <w:r>
        <w:rPr>
          <w:rFonts w:ascii="Times New Roman" w:hAnsi="Times New Roman" w:cs="Times New Roman"/>
        </w:rPr>
        <w:t xml:space="preserve"> certified</w:t>
      </w:r>
      <w:r w:rsidRPr="00BC6AD2">
        <w:rPr>
          <w:rFonts w:ascii="Times New Roman" w:hAnsi="Times New Roman" w:cs="Times New Roman"/>
        </w:rPr>
        <w:t xml:space="preserve"> subcontractors under this Contract on a monthly basis</w:t>
      </w:r>
      <w:r>
        <w:rPr>
          <w:rFonts w:ascii="Times New Roman" w:hAnsi="Times New Roman" w:cs="Times New Roman"/>
        </w:rPr>
        <w:t xml:space="preserve"> </w:t>
      </w:r>
      <w:r w:rsidRPr="00C741C5">
        <w:rPr>
          <w:rFonts w:ascii="Times New Roman" w:hAnsi="Times New Roman" w:cs="Times New Roman"/>
        </w:rPr>
        <w:t xml:space="preserve">using </w:t>
      </w:r>
      <w:r>
        <w:rPr>
          <w:rFonts w:ascii="Times New Roman" w:hAnsi="Times New Roman" w:cs="Times New Roman"/>
        </w:rPr>
        <w:t>Pay Audit.</w:t>
      </w:r>
      <w:r w:rsidRPr="00C741C5">
        <w:rPr>
          <w:rFonts w:ascii="Times New Roman" w:hAnsi="Times New Roman" w:cs="Times New Roman"/>
        </w:rPr>
        <w:t xml:space="preserve"> The Contractor shall notify subcontractors that they must confirm payments received from </w:t>
      </w:r>
      <w:r w:rsidR="00094DA4">
        <w:rPr>
          <w:rFonts w:ascii="Times New Roman" w:hAnsi="Times New Roman" w:cs="Times New Roman"/>
        </w:rPr>
        <w:t xml:space="preserve">the </w:t>
      </w:r>
      <w:r w:rsidRPr="00C741C5">
        <w:rPr>
          <w:rFonts w:ascii="Times New Roman" w:hAnsi="Times New Roman" w:cs="Times New Roman"/>
        </w:rPr>
        <w:t xml:space="preserve">Contractor in Pay Audit. The Pay Audit system can be accessed on the IDOA webpage at: </w:t>
      </w:r>
      <w:hyperlink r:id="rId19" w:history="1">
        <w:r w:rsidRPr="009334FC">
          <w:rPr>
            <w:rStyle w:val="Hyperlink"/>
            <w:rFonts w:ascii="Times New Roman" w:hAnsi="Times New Roman" w:cs="Times New Roman"/>
          </w:rPr>
          <w:t>www.in.gov/idoa/mwbe/payaudit.htm</w:t>
        </w:r>
      </w:hyperlink>
      <w:r w:rsidRPr="009334FC">
        <w:rPr>
          <w:rFonts w:ascii="Times New Roman" w:hAnsi="Times New Roman" w:cs="Times New Roman"/>
          <w:color w:val="000000"/>
        </w:rPr>
        <w:t xml:space="preserve">. </w:t>
      </w:r>
      <w:r w:rsidRPr="009334FC">
        <w:rPr>
          <w:rFonts w:ascii="Times New Roman" w:hAnsi="Times New Roman" w:cs="Times New Roman"/>
        </w:rPr>
        <w:t xml:space="preserve"> </w:t>
      </w:r>
      <w:r w:rsidR="00094DA4">
        <w:rPr>
          <w:rFonts w:ascii="Times New Roman" w:hAnsi="Times New Roman" w:cs="Times New Roman"/>
        </w:rPr>
        <w:t xml:space="preserve">The </w:t>
      </w:r>
      <w:r>
        <w:rPr>
          <w:rFonts w:ascii="Times New Roman" w:hAnsi="Times New Roman" w:cs="Times New Roman"/>
        </w:rPr>
        <w:t xml:space="preserve">Contractor may also be required to report Division certified </w:t>
      </w:r>
      <w:r w:rsidRPr="00BC6AD2">
        <w:rPr>
          <w:rFonts w:ascii="Times New Roman" w:hAnsi="Times New Roman" w:cs="Times New Roman"/>
        </w:rPr>
        <w:t>subcontractor payments</w:t>
      </w:r>
      <w:r>
        <w:rPr>
          <w:rFonts w:ascii="Times New Roman" w:hAnsi="Times New Roman" w:cs="Times New Roman"/>
        </w:rPr>
        <w:t xml:space="preserve"> directly</w:t>
      </w:r>
      <w:r w:rsidRPr="00BC6AD2">
        <w:rPr>
          <w:rFonts w:ascii="Times New Roman" w:hAnsi="Times New Roman" w:cs="Times New Roman"/>
        </w:rPr>
        <w:t xml:space="preserve"> to the Division</w:t>
      </w:r>
      <w:r>
        <w:rPr>
          <w:rFonts w:ascii="Times New Roman" w:hAnsi="Times New Roman" w:cs="Times New Roman"/>
        </w:rPr>
        <w:t>,</w:t>
      </w:r>
      <w:r w:rsidRPr="00BC6AD2">
        <w:rPr>
          <w:rFonts w:ascii="Times New Roman" w:hAnsi="Times New Roman" w:cs="Times New Roman"/>
        </w:rPr>
        <w:t xml:space="preserve"> as reasonably requested and in </w:t>
      </w:r>
      <w:r>
        <w:rPr>
          <w:rFonts w:ascii="Times New Roman" w:hAnsi="Times New Roman" w:cs="Times New Roman"/>
        </w:rPr>
        <w:t>the</w:t>
      </w:r>
      <w:r w:rsidRPr="00BC6AD2">
        <w:rPr>
          <w:rFonts w:ascii="Times New Roman" w:hAnsi="Times New Roman" w:cs="Times New Roman"/>
        </w:rPr>
        <w:t xml:space="preserve"> format </w:t>
      </w:r>
      <w:r>
        <w:rPr>
          <w:rFonts w:ascii="Times New Roman" w:hAnsi="Times New Roman" w:cs="Times New Roman"/>
        </w:rPr>
        <w:t>required</w:t>
      </w:r>
      <w:r w:rsidRPr="00BC6AD2">
        <w:rPr>
          <w:rFonts w:ascii="Times New Roman" w:hAnsi="Times New Roman" w:cs="Times New Roman"/>
        </w:rPr>
        <w:t xml:space="preserve"> by </w:t>
      </w:r>
      <w:r>
        <w:rPr>
          <w:rFonts w:ascii="Times New Roman" w:hAnsi="Times New Roman" w:cs="Times New Roman"/>
        </w:rPr>
        <w:t xml:space="preserve">the </w:t>
      </w:r>
      <w:r w:rsidRPr="00BC6AD2">
        <w:rPr>
          <w:rFonts w:ascii="Times New Roman" w:hAnsi="Times New Roman" w:cs="Times New Roman"/>
        </w:rPr>
        <w:t>Division.</w:t>
      </w:r>
    </w:p>
    <w:p w14:paraId="71DAC9AB" w14:textId="77777777" w:rsidR="004B543A" w:rsidRDefault="004B543A" w:rsidP="004B543A">
      <w:pPr>
        <w:spacing w:after="0" w:line="240" w:lineRule="auto"/>
        <w:rPr>
          <w:rFonts w:ascii="Times New Roman" w:hAnsi="Times New Roman" w:cs="Times New Roman"/>
        </w:rPr>
      </w:pPr>
    </w:p>
    <w:p w14:paraId="189E86BC" w14:textId="77777777" w:rsidR="007915BA" w:rsidRDefault="00094DA4" w:rsidP="007915BA">
      <w:pPr>
        <w:spacing w:line="240" w:lineRule="auto"/>
        <w:rPr>
          <w:ins w:id="123" w:author="Author"/>
          <w:rFonts w:ascii="Times New Roman" w:hAnsi="Times New Roman" w:cs="Times New Roman"/>
        </w:rPr>
      </w:pPr>
      <w:r>
        <w:rPr>
          <w:rFonts w:ascii="Times New Roman" w:hAnsi="Times New Roman" w:cs="Times New Roman"/>
        </w:rPr>
        <w:t xml:space="preserve">The </w:t>
      </w:r>
      <w:r w:rsidR="004B543A">
        <w:rPr>
          <w:rFonts w:ascii="Times New Roman" w:hAnsi="Times New Roman" w:cs="Times New Roman"/>
        </w:rPr>
        <w:t>Contractor’s failure to comply with the provisions in this clause may be considered a material breach of the Contract.</w:t>
      </w:r>
    </w:p>
    <w:p w14:paraId="71778C72" w14:textId="14A3A108" w:rsidR="004B543A" w:rsidRDefault="007915BA" w:rsidP="007915BA">
      <w:pPr>
        <w:spacing w:line="240" w:lineRule="auto"/>
      </w:pPr>
      <w:ins w:id="124" w:author="Author">
        <w:r w:rsidRPr="007915BA">
          <w:rPr>
            <w:rFonts w:ascii="Times New Roman" w:hAnsi="Times New Roman" w:cs="Times New Roman"/>
          </w:rPr>
          <w:t>The percent paid to the subcontractor(s) pursuant to this section, if any, will be calculated on the net revenue of the Contractor. Net revenue for this purpose equals all fees collected by the Contractor minus the actual amount of merchant and interchange fees remitted by the Contractor during the applicable period.</w:t>
        </w:r>
      </w:ins>
    </w:p>
    <w:p w14:paraId="3C74891F" w14:textId="01CCE08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5DBD50D6" w14:textId="77777777" w:rsidR="006E4F58" w:rsidRPr="006E4F58" w:rsidRDefault="006E4F58" w:rsidP="006E4F58">
      <w:pPr>
        <w:spacing w:after="0" w:line="240" w:lineRule="auto"/>
        <w:rPr>
          <w:rFonts w:ascii="Times New Roman" w:eastAsia="Times New Roman" w:hAnsi="Times New Roman" w:cs="Times New Roman"/>
        </w:rPr>
      </w:pPr>
    </w:p>
    <w:p w14:paraId="42D31522" w14:textId="2BCD418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 xml:space="preserve">Contractor and any </w:t>
      </w:r>
      <w:r w:rsidRPr="006E4F58">
        <w:rPr>
          <w:rFonts w:ascii="Times New Roman" w:eastAsia="Times New Roman" w:hAnsi="Times New Roman" w:cs="Times New Roman"/>
          <w:snapToGrid w:val="0"/>
          <w:szCs w:val="20"/>
        </w:rPr>
        <w:lastRenderedPageBreak/>
        <w:t>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36DE88B4" w14:textId="77777777" w:rsidR="006E4F58" w:rsidRPr="006E4F58" w:rsidRDefault="006E4F58" w:rsidP="006E4F58">
      <w:pPr>
        <w:spacing w:after="0" w:line="240" w:lineRule="auto"/>
        <w:rPr>
          <w:rFonts w:ascii="Times New Roman" w:eastAsia="Times New Roman" w:hAnsi="Times New Roman" w:cs="Times New Roman"/>
        </w:rPr>
      </w:pPr>
    </w:p>
    <w:p w14:paraId="122F2295" w14:textId="13635F8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Pr="006E4F58">
        <w:rPr>
          <w:rFonts w:ascii="Times New Roman" w:eastAsia="Times New Roman" w:hAnsi="Times New Roman" w:cs="Times New Roman"/>
        </w:rPr>
        <w:t>first 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354E62A8" w14:textId="77777777" w:rsidR="006E4F58" w:rsidRPr="006E4F58" w:rsidRDefault="006E4F58" w:rsidP="006E4F58">
      <w:pPr>
        <w:spacing w:after="0" w:line="240" w:lineRule="auto"/>
        <w:rPr>
          <w:rFonts w:ascii="Times New Roman" w:eastAsia="Times New Roman" w:hAnsi="Times New Roman" w:cs="Times New Roman"/>
        </w:rPr>
      </w:pPr>
    </w:p>
    <w:p w14:paraId="1B2B872C" w14:textId="7D1A56C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6FED690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01E39E7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443228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6E918D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6F060E45"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60FEED54" w14:textId="565E57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2EE391BF" w14:textId="64BD66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6B5B2B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2396E8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6F52192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3B9C28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70BEA1A9" w14:textId="17448D11"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7C45A7D5" w14:textId="77777777" w:rsidR="00922B2E" w:rsidRPr="006E4F58" w:rsidRDefault="00922B2E" w:rsidP="006E4F58">
      <w:pPr>
        <w:spacing w:after="0" w:line="240" w:lineRule="auto"/>
        <w:rPr>
          <w:rFonts w:ascii="Times New Roman" w:eastAsia="Times New Roman" w:hAnsi="Times New Roman" w:cs="Times New Roman"/>
        </w:rPr>
      </w:pPr>
    </w:p>
    <w:p w14:paraId="5C4CC3A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07FA05C8" w14:textId="77777777" w:rsidR="006E4F58" w:rsidRPr="006E4F58" w:rsidRDefault="006E4F58" w:rsidP="006E4F58">
      <w:pPr>
        <w:spacing w:after="0" w:line="240" w:lineRule="auto"/>
        <w:rPr>
          <w:rFonts w:ascii="Times New Roman" w:eastAsia="Times New Roman" w:hAnsi="Times New Roman" w:cs="Times New Roman"/>
        </w:rPr>
      </w:pPr>
    </w:p>
    <w:p w14:paraId="1DBC7AA9" w14:textId="6655B80E"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62BA774A" w14:textId="77777777" w:rsidR="006E4F58" w:rsidRPr="006E4F58" w:rsidRDefault="006E4F58" w:rsidP="006E4F58">
      <w:pPr>
        <w:spacing w:after="0" w:line="240" w:lineRule="auto"/>
        <w:rPr>
          <w:rFonts w:ascii="Times New Roman" w:eastAsia="Times New Roman" w:hAnsi="Times New Roman" w:cs="Times New Roman"/>
        </w:rPr>
      </w:pPr>
    </w:p>
    <w:p w14:paraId="267F402E" w14:textId="0182D964"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7ACDE692" w14:textId="0811A6B3"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48136247" w14:textId="77777777" w:rsidR="006E4F58" w:rsidRPr="006E4F58" w:rsidRDefault="006E4F58" w:rsidP="006E4F58">
      <w:pPr>
        <w:spacing w:after="0" w:line="240" w:lineRule="auto"/>
        <w:rPr>
          <w:rFonts w:ascii="Times New Roman" w:eastAsia="Times New Roman" w:hAnsi="Times New Roman" w:cs="Times New Roman"/>
        </w:rPr>
      </w:pPr>
    </w:p>
    <w:p w14:paraId="2AAE25B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75E9DB35" w14:textId="77777777" w:rsidR="006E4F58" w:rsidRPr="006E4F58" w:rsidRDefault="006E4F58" w:rsidP="006E4F58">
      <w:pPr>
        <w:spacing w:after="0" w:line="240" w:lineRule="auto"/>
        <w:rPr>
          <w:rFonts w:ascii="Times New Roman" w:eastAsia="Times New Roman" w:hAnsi="Times New Roman" w:cs="Times New Roman"/>
        </w:rPr>
      </w:pPr>
    </w:p>
    <w:p w14:paraId="278B7884" w14:textId="13DA7ED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2C9B27F6" w14:textId="15363651"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thirty 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4-13-2-14.8, the direct deposit by electronic funds transfer to the </w:t>
      </w:r>
      <w:r w:rsidRPr="006E4F58">
        <w:rPr>
          <w:rFonts w:ascii="Times New Roman" w:eastAsia="Times New Roman" w:hAnsi="Times New Roman" w:cs="Times New Roman"/>
        </w:rPr>
        <w:lastRenderedPageBreak/>
        <w:t>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5758D132" w14:textId="77777777" w:rsidR="006E4F58" w:rsidRPr="006E4F58" w:rsidRDefault="006E4F58" w:rsidP="006E4F58">
      <w:pPr>
        <w:spacing w:after="0" w:line="240" w:lineRule="auto"/>
        <w:rPr>
          <w:rFonts w:ascii="Times New Roman" w:eastAsia="Times New Roman" w:hAnsi="Times New Roman" w:cs="Times New Roman"/>
        </w:rPr>
      </w:pPr>
    </w:p>
    <w:p w14:paraId="055E5A49" w14:textId="5E44E182"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0FBA644F" w14:textId="77777777" w:rsidR="006E4F58" w:rsidRPr="006E4F58" w:rsidRDefault="006E4F58" w:rsidP="006E4F58">
      <w:pPr>
        <w:spacing w:after="0" w:line="240" w:lineRule="auto"/>
        <w:rPr>
          <w:rFonts w:ascii="Times New Roman" w:eastAsia="Times New Roman" w:hAnsi="Times New Roman" w:cs="Times New Roman"/>
        </w:rPr>
      </w:pPr>
    </w:p>
    <w:p w14:paraId="7CA6F09B" w14:textId="403FAED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2B695635" w14:textId="77777777" w:rsidR="006E4F58" w:rsidRPr="006E4F58" w:rsidRDefault="006E4F58" w:rsidP="006E4F58">
      <w:pPr>
        <w:spacing w:after="0" w:line="240" w:lineRule="auto"/>
        <w:rPr>
          <w:rFonts w:ascii="Times New Roman" w:eastAsia="Times New Roman" w:hAnsi="Times New Roman" w:cs="Times New Roman"/>
        </w:rPr>
      </w:pPr>
    </w:p>
    <w:p w14:paraId="031CF85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096ECC5D" w14:textId="77777777" w:rsidR="006E4F58" w:rsidRPr="006E4F58" w:rsidRDefault="006E4F58" w:rsidP="006E4F58">
      <w:pPr>
        <w:spacing w:after="0" w:line="240" w:lineRule="auto"/>
        <w:rPr>
          <w:rFonts w:ascii="Times New Roman" w:eastAsia="Times New Roman" w:hAnsi="Times New Roman" w:cs="Times New Roman"/>
        </w:rPr>
      </w:pPr>
    </w:p>
    <w:p w14:paraId="7AA2C135" w14:textId="6623DCD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50DB12A4" w14:textId="77777777" w:rsidR="006E4F58" w:rsidRPr="006E4F58" w:rsidRDefault="006E4F58" w:rsidP="006E4F58">
      <w:pPr>
        <w:spacing w:after="0" w:line="240" w:lineRule="auto"/>
        <w:rPr>
          <w:rFonts w:ascii="Times New Roman" w:eastAsia="Times New Roman" w:hAnsi="Times New Roman" w:cs="Times New Roman"/>
        </w:rPr>
      </w:pPr>
    </w:p>
    <w:p w14:paraId="7F670CFE" w14:textId="172B2C2D"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and 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2F6A704C" w14:textId="77777777" w:rsidR="006E4F58" w:rsidRPr="006E4F58" w:rsidRDefault="006E4F58" w:rsidP="006E4F58">
      <w:pPr>
        <w:spacing w:after="0" w:line="240" w:lineRule="auto"/>
        <w:rPr>
          <w:rFonts w:ascii="Times New Roman" w:eastAsia="Times New Roman" w:hAnsi="Times New Roman" w:cs="Times New Roman"/>
        </w:rPr>
      </w:pPr>
    </w:p>
    <w:p w14:paraId="2162EF8C" w14:textId="1EE03D8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6B8CA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0D4F781C" w14:textId="1BA4934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3CBF7C99" w14:textId="77777777" w:rsidR="006E4F58" w:rsidRPr="006E4F58" w:rsidRDefault="006E4F58" w:rsidP="006E4F58">
      <w:pPr>
        <w:spacing w:after="0" w:line="240" w:lineRule="auto"/>
        <w:rPr>
          <w:rFonts w:ascii="Times New Roman" w:eastAsia="Times New Roman" w:hAnsi="Times New Roman" w:cs="Times New Roman"/>
        </w:rPr>
      </w:pPr>
    </w:p>
    <w:p w14:paraId="191BDCCA" w14:textId="13B29F4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5CF1F7BD" w14:textId="77777777" w:rsidR="006E4F58" w:rsidRPr="006E4F58" w:rsidRDefault="006E4F58" w:rsidP="006E4F58">
      <w:pPr>
        <w:spacing w:after="0" w:line="240" w:lineRule="auto"/>
        <w:rPr>
          <w:rFonts w:ascii="Times New Roman" w:eastAsia="Times New Roman" w:hAnsi="Times New Roman" w:cs="Times New Roman"/>
        </w:rPr>
      </w:pPr>
    </w:p>
    <w:p w14:paraId="49B9FD01" w14:textId="4694244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7F2BE60D" w14:textId="77777777" w:rsidR="006E4F58" w:rsidRPr="006E4F58" w:rsidRDefault="006E4F58" w:rsidP="006E4F58">
      <w:pPr>
        <w:spacing w:after="0" w:line="240" w:lineRule="auto"/>
        <w:rPr>
          <w:rFonts w:ascii="Times New Roman" w:eastAsia="Times New Roman" w:hAnsi="Times New Roman" w:cs="Times New Roman"/>
        </w:rPr>
      </w:pPr>
    </w:p>
    <w:p w14:paraId="522586FE" w14:textId="02975F2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w:t>
      </w:r>
      <w:r w:rsidRPr="006E4F58">
        <w:rPr>
          <w:rFonts w:ascii="Times New Roman" w:eastAsia="Times New Roman" w:hAnsi="Times New Roman" w:cs="Times New Roman"/>
        </w:rPr>
        <w:lastRenderedPageBreak/>
        <w:t>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04B8AB4C" w14:textId="77777777" w:rsidR="006E4F58" w:rsidRPr="006E4F58" w:rsidRDefault="006E4F58" w:rsidP="006E4F58">
      <w:pPr>
        <w:spacing w:after="0" w:line="240" w:lineRule="auto"/>
        <w:rPr>
          <w:rFonts w:ascii="Times New Roman" w:eastAsia="Times New Roman" w:hAnsi="Times New Roman" w:cs="Times New Roman"/>
        </w:rPr>
      </w:pPr>
    </w:p>
    <w:p w14:paraId="3B90411A" w14:textId="16C62701"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0DCE109E" w14:textId="77777777" w:rsidR="00614642" w:rsidRPr="00614642" w:rsidDel="00802B57" w:rsidRDefault="00614642" w:rsidP="00614642">
      <w:pPr>
        <w:pStyle w:val="ListParagraph"/>
        <w:ind w:left="0"/>
        <w:rPr>
          <w:del w:id="125" w:author="Author"/>
          <w:rFonts w:ascii="Times New Roman" w:hAnsi="Times New Roman" w:cs="Times New Roman"/>
        </w:rPr>
      </w:pPr>
      <w:bookmarkStart w:id="126" w:name="_Hlk72786657"/>
      <w:r w:rsidRPr="00614642">
        <w:rPr>
          <w:rFonts w:ascii="Times New Roman" w:hAnsi="Times New Roman" w:cs="Times New Roman"/>
        </w:rPr>
        <w:t xml:space="preserve">A. With the provision of thirty (30) days’ notice to the Contractor, the State may terminate this Contract </w:t>
      </w:r>
      <w:del w:id="127" w:author="Author">
        <w:r w:rsidRPr="00614642" w:rsidDel="00802B57">
          <w:rPr>
            <w:rFonts w:ascii="Times New Roman" w:hAnsi="Times New Roman" w:cs="Times New Roman"/>
          </w:rPr>
          <w:delText xml:space="preserve">in whole </w:delText>
        </w:r>
        <w:r w:rsidRPr="00614642" w:rsidDel="00577FEB">
          <w:rPr>
            <w:rFonts w:ascii="Times New Roman" w:hAnsi="Times New Roman" w:cs="Times New Roman"/>
          </w:rPr>
          <w:delText xml:space="preserve">or in part </w:delText>
        </w:r>
      </w:del>
      <w:r w:rsidRPr="00614642">
        <w:rPr>
          <w:rFonts w:ascii="Times New Roman" w:hAnsi="Times New Roman" w:cs="Times New Roman"/>
        </w:rPr>
        <w:t>if the Contractor fails to</w:t>
      </w:r>
      <w:del w:id="128" w:author="Author">
        <w:r w:rsidRPr="00614642" w:rsidDel="00802B57">
          <w:rPr>
            <w:rFonts w:ascii="Times New Roman" w:hAnsi="Times New Roman" w:cs="Times New Roman"/>
          </w:rPr>
          <w:delText>:</w:delText>
        </w:r>
      </w:del>
    </w:p>
    <w:p w14:paraId="356045B5" w14:textId="36E86596" w:rsidR="00614642" w:rsidRPr="00614642" w:rsidDel="00802B57" w:rsidRDefault="00614642" w:rsidP="00614642">
      <w:pPr>
        <w:pStyle w:val="ListParagraph"/>
        <w:ind w:left="0"/>
        <w:rPr>
          <w:del w:id="129" w:author="Author"/>
          <w:rFonts w:ascii="Times New Roman" w:hAnsi="Times New Roman" w:cs="Times New Roman"/>
        </w:rPr>
      </w:pPr>
      <w:del w:id="130" w:author="Author">
        <w:r w:rsidRPr="00614642" w:rsidDel="00802B57">
          <w:rPr>
            <w:rFonts w:ascii="Times New Roman" w:hAnsi="Times New Roman" w:cs="Times New Roman"/>
          </w:rPr>
          <w:delText>1.</w:delText>
        </w:r>
        <w:r w:rsidRPr="00614642" w:rsidDel="00802B57">
          <w:rPr>
            <w:rFonts w:ascii="Times New Roman" w:hAnsi="Times New Roman" w:cs="Times New Roman"/>
          </w:rPr>
          <w:tab/>
          <w:delText>Correct</w:delText>
        </w:r>
        <w:r w:rsidRPr="00614642" w:rsidDel="00C10563">
          <w:rPr>
            <w:rFonts w:ascii="Times New Roman" w:hAnsi="Times New Roman" w:cs="Times New Roman"/>
          </w:rPr>
          <w:delText xml:space="preserve"> or</w:delText>
        </w:r>
      </w:del>
      <w:r w:rsidRPr="00614642">
        <w:rPr>
          <w:rFonts w:ascii="Times New Roman" w:hAnsi="Times New Roman" w:cs="Times New Roman"/>
        </w:rPr>
        <w:t xml:space="preserve"> cure any breach of this Contract; the time to correct or cure the breach may be extended beyond thirty (30) days if the State determines progress is being made and the extension is agreed to by the parties</w:t>
      </w:r>
      <w:ins w:id="131" w:author="Author">
        <w:r w:rsidRPr="00614642">
          <w:rPr>
            <w:rFonts w:ascii="Times New Roman" w:hAnsi="Times New Roman" w:cs="Times New Roman"/>
          </w:rPr>
          <w:t>.</w:t>
        </w:r>
      </w:ins>
      <w:del w:id="132" w:author="Author">
        <w:r w:rsidRPr="00614642" w:rsidDel="00802B57">
          <w:rPr>
            <w:rFonts w:ascii="Times New Roman" w:hAnsi="Times New Roman" w:cs="Times New Roman"/>
          </w:rPr>
          <w:delText>;</w:delText>
        </w:r>
      </w:del>
    </w:p>
    <w:bookmarkEnd w:id="126"/>
    <w:p w14:paraId="495EEF18" w14:textId="77777777" w:rsidR="00614642" w:rsidRPr="00614642" w:rsidDel="00802B57" w:rsidRDefault="00614642" w:rsidP="00614642">
      <w:pPr>
        <w:pStyle w:val="ListParagraph"/>
        <w:ind w:left="0"/>
        <w:rPr>
          <w:del w:id="133" w:author="Author"/>
          <w:rFonts w:ascii="Times New Roman" w:hAnsi="Times New Roman" w:cs="Times New Roman"/>
        </w:rPr>
      </w:pPr>
      <w:del w:id="134" w:author="Author">
        <w:r w:rsidRPr="00614642" w:rsidDel="00802B57">
          <w:rPr>
            <w:rFonts w:ascii="Times New Roman" w:hAnsi="Times New Roman" w:cs="Times New Roman"/>
          </w:rPr>
          <w:delText>2.</w:delText>
        </w:r>
        <w:r w:rsidRPr="00614642" w:rsidDel="00802B57">
          <w:rPr>
            <w:rFonts w:ascii="Times New Roman" w:hAnsi="Times New Roman" w:cs="Times New Roman"/>
          </w:rPr>
          <w:tab/>
          <w:delText xml:space="preserve">Deliver the supplies or </w:delText>
        </w:r>
      </w:del>
      <w:ins w:id="135" w:author="Author">
        <w:del w:id="136" w:author="Author">
          <w:r w:rsidRPr="00614642" w:rsidDel="00802B57">
            <w:rPr>
              <w:rFonts w:ascii="Times New Roman" w:hAnsi="Times New Roman" w:cs="Times New Roman"/>
            </w:rPr>
            <w:delText xml:space="preserve">materially </w:delText>
          </w:r>
        </w:del>
      </w:ins>
      <w:del w:id="137" w:author="Author">
        <w:r w:rsidRPr="00614642" w:rsidDel="00802B57">
          <w:rPr>
            <w:rFonts w:ascii="Times New Roman" w:hAnsi="Times New Roman" w:cs="Times New Roman"/>
          </w:rPr>
          <w:delText>perform the services within the time specified in this Contract or any extension;</w:delText>
        </w:r>
      </w:del>
      <w:ins w:id="138" w:author="Author">
        <w:del w:id="139" w:author="Author">
          <w:r w:rsidRPr="00614642" w:rsidDel="00802B57">
            <w:rPr>
              <w:rFonts w:ascii="Times New Roman" w:hAnsi="Times New Roman" w:cs="Times New Roman"/>
            </w:rPr>
            <w:delText xml:space="preserve"> or</w:delText>
          </w:r>
        </w:del>
      </w:ins>
    </w:p>
    <w:p w14:paraId="5A074A5A" w14:textId="77777777" w:rsidR="00614642" w:rsidRPr="00614642" w:rsidDel="00802B57" w:rsidRDefault="00614642" w:rsidP="00614642">
      <w:pPr>
        <w:pStyle w:val="ListParagraph"/>
        <w:ind w:left="0"/>
        <w:rPr>
          <w:del w:id="140" w:author="Author"/>
          <w:rFonts w:ascii="Times New Roman" w:hAnsi="Times New Roman" w:cs="Times New Roman"/>
        </w:rPr>
      </w:pPr>
      <w:bookmarkStart w:id="141" w:name="_Toc236554574"/>
      <w:del w:id="142" w:author="Author">
        <w:r w:rsidRPr="00614642" w:rsidDel="00802B57">
          <w:rPr>
            <w:rFonts w:ascii="Times New Roman" w:hAnsi="Times New Roman" w:cs="Times New Roman"/>
          </w:rPr>
          <w:delText>3.</w:delText>
        </w:r>
        <w:r w:rsidRPr="00614642" w:rsidDel="00802B57">
          <w:rPr>
            <w:rFonts w:ascii="Times New Roman" w:hAnsi="Times New Roman" w:cs="Times New Roman"/>
          </w:rPr>
          <w:tab/>
          <w:delText>Make progress so as to endanger performance of this Contract; or</w:delText>
        </w:r>
        <w:bookmarkEnd w:id="141"/>
      </w:del>
    </w:p>
    <w:p w14:paraId="64BC4858" w14:textId="77777777" w:rsidR="00614642" w:rsidRPr="00614642" w:rsidDel="00802B57" w:rsidRDefault="00614642" w:rsidP="00614642">
      <w:pPr>
        <w:pStyle w:val="ListParagraph"/>
        <w:ind w:left="0"/>
        <w:rPr>
          <w:del w:id="143" w:author="Author"/>
          <w:rFonts w:ascii="Times New Roman" w:hAnsi="Times New Roman" w:cs="Times New Roman"/>
        </w:rPr>
      </w:pPr>
      <w:del w:id="144" w:author="Author">
        <w:r w:rsidRPr="00614642" w:rsidDel="00802B57">
          <w:rPr>
            <w:rFonts w:ascii="Times New Roman" w:hAnsi="Times New Roman" w:cs="Times New Roman"/>
          </w:rPr>
          <w:delText>4.</w:delText>
        </w:r>
        <w:r w:rsidRPr="00614642" w:rsidDel="00802B57">
          <w:rPr>
            <w:rFonts w:ascii="Times New Roman" w:hAnsi="Times New Roman" w:cs="Times New Roman"/>
          </w:rPr>
          <w:tab/>
        </w:r>
      </w:del>
      <w:ins w:id="145" w:author="Author">
        <w:del w:id="146" w:author="Author">
          <w:r w:rsidRPr="00614642" w:rsidDel="00802B57">
            <w:rPr>
              <w:rFonts w:ascii="Times New Roman" w:hAnsi="Times New Roman" w:cs="Times New Roman"/>
            </w:rPr>
            <w:delText xml:space="preserve">Materially </w:delText>
          </w:r>
        </w:del>
      </w:ins>
      <w:del w:id="147" w:author="Author">
        <w:r w:rsidRPr="00614642" w:rsidDel="00802B57">
          <w:rPr>
            <w:rFonts w:ascii="Times New Roman" w:hAnsi="Times New Roman" w:cs="Times New Roman"/>
          </w:rPr>
          <w:delText>P</w:delText>
        </w:r>
      </w:del>
      <w:ins w:id="148" w:author="Author">
        <w:del w:id="149" w:author="Author">
          <w:r w:rsidRPr="00614642" w:rsidDel="00802B57">
            <w:rPr>
              <w:rFonts w:ascii="Times New Roman" w:hAnsi="Times New Roman" w:cs="Times New Roman"/>
            </w:rPr>
            <w:delText>p</w:delText>
          </w:r>
        </w:del>
      </w:ins>
      <w:del w:id="150" w:author="Author">
        <w:r w:rsidRPr="00614642" w:rsidDel="00802B57">
          <w:rPr>
            <w:rFonts w:ascii="Times New Roman" w:hAnsi="Times New Roman" w:cs="Times New Roman"/>
          </w:rPr>
          <w:delText>erform any of the other provisions of this Contract.</w:delText>
        </w:r>
      </w:del>
      <w:ins w:id="151" w:author="Author">
        <w:r w:rsidRPr="00614642">
          <w:rPr>
            <w:rFonts w:ascii="Times New Roman" w:hAnsi="Times New Roman" w:cs="Times New Roman"/>
          </w:rPr>
          <w:t xml:space="preserve"> </w:t>
        </w:r>
      </w:ins>
    </w:p>
    <w:p w14:paraId="7732872C"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687892C6" w14:textId="653B75A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w:t>
      </w:r>
      <w:r w:rsidR="00B57DA2" w:rsidRPr="00B57DA2">
        <w:rPr>
          <w:rFonts w:ascii="Times New Roman" w:eastAsia="Times New Roman" w:hAnsi="Times New Roman" w:cs="Times New Roman"/>
        </w:rPr>
        <w:t xml:space="preserve">If the State terminates this Contract </w:t>
      </w:r>
      <w:del w:id="152" w:author="Author">
        <w:r w:rsidR="00B57DA2" w:rsidRPr="00B57DA2" w:rsidDel="008C6205">
          <w:rPr>
            <w:rFonts w:ascii="Times New Roman" w:eastAsia="Times New Roman" w:hAnsi="Times New Roman" w:cs="Times New Roman"/>
          </w:rPr>
          <w:delText>in whole or in part</w:delText>
        </w:r>
      </w:del>
      <w:ins w:id="153" w:author="Author">
        <w:r w:rsidR="00B57DA2" w:rsidRPr="00B57DA2">
          <w:rPr>
            <w:rFonts w:ascii="Times New Roman" w:eastAsia="Times New Roman" w:hAnsi="Times New Roman" w:cs="Times New Roman"/>
          </w:rPr>
          <w:t>for an uncured default</w:t>
        </w:r>
      </w:ins>
      <w:r w:rsidR="00B57DA2" w:rsidRPr="00B57DA2">
        <w:rPr>
          <w:rFonts w:ascii="Times New Roman" w:eastAsia="Times New Roman" w:hAnsi="Times New Roman" w:cs="Times New Roman"/>
        </w:rPr>
        <w:t>, it may acquire, under the terms and in the manner the State considers appropriate, supplies or services similar to those terminated, and the Contractor will be liable to the State for any excess costs for those supplies or services.</w:t>
      </w:r>
      <w:del w:id="154" w:author="Author">
        <w:r w:rsidR="00B57DA2" w:rsidRPr="00B57DA2" w:rsidDel="008C6205">
          <w:rPr>
            <w:rFonts w:ascii="Times New Roman" w:eastAsia="Times New Roman" w:hAnsi="Times New Roman" w:cs="Times New Roman"/>
          </w:rPr>
          <w:delText xml:space="preserve"> However, the Contractor shall continue the work not terminated.</w:delText>
        </w:r>
      </w:del>
    </w:p>
    <w:p w14:paraId="74A3B66E"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479A8782"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420982AC" w14:textId="77777777" w:rsidR="00AD2E37" w:rsidRDefault="00AD2E37" w:rsidP="006E4F58">
      <w:pPr>
        <w:spacing w:after="0" w:line="240" w:lineRule="auto"/>
        <w:rPr>
          <w:rFonts w:ascii="Times New Roman" w:eastAsia="Times New Roman" w:hAnsi="Times New Roman" w:cs="Times New Roman"/>
        </w:rPr>
      </w:pPr>
    </w:p>
    <w:p w14:paraId="46E75AD1" w14:textId="214FCDD1"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3493DFB7" w14:textId="77777777" w:rsidR="006E4F58" w:rsidRPr="006E4F58" w:rsidRDefault="006E4F58" w:rsidP="006E4F58">
      <w:pPr>
        <w:spacing w:after="0" w:line="240" w:lineRule="auto"/>
        <w:rPr>
          <w:rFonts w:ascii="Times New Roman" w:eastAsia="Times New Roman" w:hAnsi="Times New Roman" w:cs="Times New Roman"/>
        </w:rPr>
      </w:pPr>
    </w:p>
    <w:p w14:paraId="27FA3684" w14:textId="2211F85A"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450A20EC" w14:textId="77777777" w:rsidR="006E4F58" w:rsidRPr="006E4F58" w:rsidRDefault="006E4F58" w:rsidP="006E4F58">
      <w:pPr>
        <w:spacing w:after="0" w:line="240" w:lineRule="auto"/>
        <w:rPr>
          <w:rFonts w:ascii="Times New Roman" w:eastAsia="Times New Roman" w:hAnsi="Times New Roman" w:cs="Times New Roman"/>
        </w:rPr>
      </w:pPr>
    </w:p>
    <w:p w14:paraId="17B02A7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5C5A4E21" w14:textId="77777777" w:rsidR="006E4F58" w:rsidRPr="006E4F58" w:rsidRDefault="006E4F58" w:rsidP="006E4F58">
      <w:pPr>
        <w:spacing w:after="0" w:line="240" w:lineRule="auto"/>
        <w:rPr>
          <w:rFonts w:ascii="Times New Roman" w:eastAsia="Times New Roman" w:hAnsi="Times New Roman" w:cs="Times New Roman"/>
        </w:rPr>
      </w:pPr>
    </w:p>
    <w:p w14:paraId="0F74309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7778DA35" w14:textId="77777777" w:rsidR="006E4F58" w:rsidRPr="006E4F58" w:rsidRDefault="006E4F58" w:rsidP="006E4F58">
      <w:pPr>
        <w:spacing w:after="0" w:line="240" w:lineRule="auto"/>
        <w:rPr>
          <w:rFonts w:ascii="Times New Roman" w:eastAsia="Times New Roman" w:hAnsi="Times New Roman" w:cs="Times New Roman"/>
        </w:rPr>
      </w:pPr>
    </w:p>
    <w:p w14:paraId="2C860236" w14:textId="08EAE961"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201</w:t>
      </w:r>
      <w:r w:rsidR="004D718B">
        <w:rPr>
          <w:rFonts w:ascii="Times New Roman" w:eastAsia="Times New Roman" w:hAnsi="Times New Roman" w:cs="Times New Roman"/>
          <w:i/>
        </w:rPr>
        <w:t>9</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201</w:t>
      </w:r>
      <w:r w:rsidR="004D718B">
        <w:rPr>
          <w:rFonts w:ascii="Times New Roman" w:eastAsia="Times New Roman" w:hAnsi="Times New Roman" w:cs="Times New Roman"/>
          <w:i/>
        </w:rPr>
        <w:t>9</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39553CD6" w14:textId="45D2CE58" w:rsidR="006E4F58" w:rsidRPr="0081587C" w:rsidRDefault="006E4F58" w:rsidP="006E4F58">
      <w:pPr>
        <w:spacing w:after="0" w:line="240" w:lineRule="auto"/>
        <w:rPr>
          <w:ins w:id="155" w:author="Author"/>
          <w:rFonts w:ascii="Times New Roman" w:eastAsia="Times New Roman" w:hAnsi="Times New Roman" w:cs="Times New Roman"/>
        </w:rPr>
      </w:pPr>
    </w:p>
    <w:p w14:paraId="4342E5E1" w14:textId="08F89B92" w:rsidR="00614642" w:rsidRPr="0081587C" w:rsidRDefault="00614642" w:rsidP="006E4F58">
      <w:pPr>
        <w:spacing w:after="0" w:line="240" w:lineRule="auto"/>
        <w:rPr>
          <w:ins w:id="156" w:author="Author"/>
          <w:rFonts w:ascii="Times New Roman" w:hAnsi="Times New Roman" w:cs="Times New Roman"/>
        </w:rPr>
      </w:pPr>
      <w:ins w:id="157" w:author="Author">
        <w:r w:rsidRPr="0081587C">
          <w:rPr>
            <w:rFonts w:ascii="Times New Roman" w:eastAsia="Times New Roman" w:hAnsi="Times New Roman" w:cs="Times New Roman"/>
            <w:b/>
            <w:bCs/>
          </w:rPr>
          <w:t>51. Limitation of Liability</w:t>
        </w:r>
        <w:r w:rsidRPr="0081587C">
          <w:rPr>
            <w:rFonts w:ascii="Times New Roman" w:eastAsia="Times New Roman" w:hAnsi="Times New Roman" w:cs="Times New Roman"/>
          </w:rPr>
          <w:t xml:space="preserve">.  </w:t>
        </w:r>
        <w:r w:rsidR="00C10563" w:rsidRPr="0081587C">
          <w:rPr>
            <w:rFonts w:ascii="Times New Roman" w:hAnsi="Times New Roman" w:cs="Times New Roman"/>
          </w:rPr>
          <w:t xml:space="preserve">NOTWITHSTANDING ANYTHING TO THE CONTRARY CONTAINED HEREIN, EACH PARTY’S AGGREGATE LIABILITY UNDER THIS CONTRACT SHALL NOT EXCEED THE TOTAL NET REVENUE (TOTAL REVENUE LESS MERCHANT AND INTERCHANGE FEES) RECEIVED BY THE CONTRACTOR DURING THE IMMEDIATELY </w:t>
        </w:r>
        <w:r w:rsidR="00C10563" w:rsidRPr="0081587C">
          <w:rPr>
            <w:rFonts w:ascii="Times New Roman" w:hAnsi="Times New Roman" w:cs="Times New Roman"/>
          </w:rPr>
          <w:lastRenderedPageBreak/>
          <w:t>PRECEDING 12-MONTH PERIOD ASSOCIATED WITH THE CONTRACT. UNLESS OTHERWISE PROVIDED IN APPLICABLE LAW, NEITHER PARTY SHALL BE LIABLE FOR CONSEQUENTIAL, INCIDENTAL, PUNITIVE, EXEMPLARY OR INDIRECT DAMAGES, LOST PROFITS OR OTHER BUSINESS INTERRUPTION DAMAGES, IN TORT OR CONTRACT, UNDER ANY INDEMNITY PROVISION OR OTHERWISE.</w:t>
        </w:r>
      </w:ins>
    </w:p>
    <w:p w14:paraId="4474D667" w14:textId="51520742" w:rsidR="00C10563" w:rsidRPr="0081587C" w:rsidRDefault="00C10563" w:rsidP="006E4F58">
      <w:pPr>
        <w:spacing w:after="0" w:line="240" w:lineRule="auto"/>
        <w:rPr>
          <w:ins w:id="158" w:author="Author"/>
          <w:rFonts w:ascii="Times New Roman" w:hAnsi="Times New Roman" w:cs="Times New Roman"/>
        </w:rPr>
      </w:pPr>
    </w:p>
    <w:p w14:paraId="1830376B" w14:textId="63318451" w:rsidR="00C10563" w:rsidRPr="0081587C" w:rsidRDefault="00C10563" w:rsidP="00C10563">
      <w:pPr>
        <w:spacing w:after="0" w:line="240" w:lineRule="auto"/>
        <w:rPr>
          <w:ins w:id="159" w:author="Author"/>
          <w:rFonts w:ascii="Times New Roman" w:hAnsi="Times New Roman" w:cs="Times New Roman"/>
        </w:rPr>
      </w:pPr>
      <w:ins w:id="160" w:author="Author">
        <w:r w:rsidRPr="0081587C">
          <w:rPr>
            <w:rFonts w:ascii="Times New Roman" w:hAnsi="Times New Roman" w:cs="Times New Roman"/>
            <w:b/>
            <w:bCs/>
          </w:rPr>
          <w:t>52.  Contractor-Owned Intellectual Property</w:t>
        </w:r>
        <w:r w:rsidRPr="0081587C">
          <w:rPr>
            <w:rFonts w:ascii="Times New Roman" w:hAnsi="Times New Roman" w:cs="Times New Roman"/>
          </w:rPr>
          <w:t xml:space="preserve">.  </w:t>
        </w:r>
        <w:r w:rsidRPr="0081587C">
          <w:rPr>
            <w:rFonts w:ascii="Times New Roman" w:eastAsia="Times New Roman" w:hAnsi="Times New Roman" w:cs="Times New Roman"/>
          </w:rPr>
          <w:t>Notwithstanding anything to the contrary in this Contract, Contractor’s Software-as-a-Service (the “Software Service”) solutions provided under this contract are the exclusive intellectual property of the Contractor. All intellectual property, materials, information, documents, reports whether finished, unfinished, or drafted, developed, prepared or completed by Contractor that is related to the SaaS solution, including, but not limited to Contractor’s payment processing platform, AppEngine, Gov2Go®, OntheGo® Pay, Prompt Pay, The Payment Engine (TPE®), Common Checkout Platform and derivative works or plug-ins of any of the foregoing.  The Contractor’s rights in this Section shall survive the termination of the Agreement. The Contractor-Owned Intellectual Property will be provided using Contractor’s proprietary software, APIs, processes, user interfaces, know-how, techniques, designs, ideas, concepts, manuals and other tangible or intangible materials or information (“Contractor Technology”). As between the parties, Contractor alone (and its licensors, where applicable) own all right, title, and interest, in and to the Software Service, and Contractor Technology, or any suggestions, ideas, enhancement requests, feedback, recommendations or other information provided by State or any other party relating to the Software Service.  State will not copy, distribute, reproduce, or use any of the foregoing except as expressly permitted under the Contract. All rights in the Contractor Technology not expressly granted to the State are reserved by Contractor and its licensors.</w:t>
        </w:r>
      </w:ins>
    </w:p>
    <w:p w14:paraId="15A13902" w14:textId="77777777" w:rsidR="00C10563" w:rsidRDefault="00C10563" w:rsidP="00C10563">
      <w:pPr>
        <w:spacing w:after="0" w:line="240" w:lineRule="auto"/>
        <w:rPr>
          <w:ins w:id="161" w:author="Author"/>
          <w:rFonts w:cs="Times New Roman"/>
        </w:rPr>
      </w:pPr>
    </w:p>
    <w:p w14:paraId="30235F76" w14:textId="2870793D" w:rsidR="00C10563" w:rsidRPr="0081587C" w:rsidRDefault="00C10563" w:rsidP="00C10563">
      <w:pPr>
        <w:spacing w:after="0" w:line="240" w:lineRule="auto"/>
        <w:rPr>
          <w:ins w:id="162" w:author="Author"/>
          <w:rFonts w:ascii="Times New Roman" w:hAnsi="Times New Roman" w:cs="Times New Roman"/>
        </w:rPr>
      </w:pPr>
      <w:ins w:id="163" w:author="Author">
        <w:r w:rsidRPr="0081587C">
          <w:rPr>
            <w:rFonts w:ascii="Times New Roman" w:hAnsi="Times New Roman" w:cs="Times New Roman"/>
            <w:b/>
            <w:bCs/>
          </w:rPr>
          <w:t>53. License to Contractor-Owned Intellectual Property</w:t>
        </w:r>
        <w:r w:rsidRPr="0081587C">
          <w:rPr>
            <w:rFonts w:ascii="Times New Roman" w:hAnsi="Times New Roman" w:cs="Times New Roman"/>
          </w:rPr>
          <w:t>.  In exchange for the State’s agreement to pay Contractor in accordance with the term of this Contract and any applicable Statement of Work and rates set forth in Attachment D, Contractor agrees to provide the State with a limited, non-exclusive license for the Term of this Contract to use and receive the benefit of the Software Service in connection with the Contractor providing the services called for in the Contract and applicable statements of work.</w:t>
        </w:r>
      </w:ins>
    </w:p>
    <w:p w14:paraId="5811F993" w14:textId="77777777" w:rsidR="00C10563" w:rsidRPr="0081587C" w:rsidRDefault="00C10563" w:rsidP="00C10563">
      <w:pPr>
        <w:spacing w:after="0" w:line="240" w:lineRule="auto"/>
        <w:rPr>
          <w:ins w:id="164" w:author="Author"/>
          <w:rFonts w:ascii="Times New Roman" w:hAnsi="Times New Roman" w:cs="Times New Roman"/>
        </w:rPr>
      </w:pPr>
    </w:p>
    <w:p w14:paraId="44A04FB9" w14:textId="77777777" w:rsidR="00C10563" w:rsidRPr="0081587C" w:rsidRDefault="00C10563" w:rsidP="00C10563">
      <w:pPr>
        <w:spacing w:after="0" w:line="240" w:lineRule="auto"/>
        <w:rPr>
          <w:ins w:id="165" w:author="Author"/>
          <w:rFonts w:ascii="Times New Roman" w:hAnsi="Times New Roman" w:cs="Times New Roman"/>
        </w:rPr>
      </w:pPr>
      <w:ins w:id="166" w:author="Author">
        <w:r w:rsidRPr="0081587C">
          <w:rPr>
            <w:rFonts w:ascii="Times New Roman" w:hAnsi="Times New Roman" w:cs="Times New Roman"/>
          </w:rPr>
          <w:t>The State is solely responsible for (i) providing and maintaining the hardware and software necessary to remotely access and use the Software Service; (ii) using frequently updated, industry standard virus and malware protection software to prevent the introduction of viruses and other malware into the Software Service from the State’s network or hardware; (iii) identifying and preventing any unauthorized access to, use of, or disclosure of the Software Service or any content on the Software Service by advising Contractor promptly, but in no event more than two business days after the State learns of such access, use or disclosure.</w:t>
        </w:r>
      </w:ins>
    </w:p>
    <w:p w14:paraId="551F4572" w14:textId="77777777" w:rsidR="00C10563" w:rsidRPr="0081587C" w:rsidRDefault="00C10563" w:rsidP="00C10563">
      <w:pPr>
        <w:spacing w:after="0" w:line="240" w:lineRule="auto"/>
        <w:rPr>
          <w:ins w:id="167" w:author="Author"/>
          <w:rFonts w:ascii="Times New Roman" w:hAnsi="Times New Roman" w:cs="Times New Roman"/>
        </w:rPr>
      </w:pPr>
    </w:p>
    <w:p w14:paraId="2BB80D11" w14:textId="77777777" w:rsidR="00C10563" w:rsidRPr="0081587C" w:rsidRDefault="00C10563" w:rsidP="00C10563">
      <w:pPr>
        <w:spacing w:after="0" w:line="240" w:lineRule="auto"/>
        <w:rPr>
          <w:ins w:id="168" w:author="Author"/>
          <w:rFonts w:ascii="Times New Roman" w:hAnsi="Times New Roman" w:cs="Times New Roman"/>
        </w:rPr>
      </w:pPr>
      <w:ins w:id="169" w:author="Author">
        <w:r w:rsidRPr="0081587C">
          <w:rPr>
            <w:rFonts w:ascii="Times New Roman" w:hAnsi="Times New Roman" w:cs="Times New Roman"/>
          </w:rPr>
          <w:t>The State shall not (and shall not permit others to) (i) modify or interfere with the Software Service or the Contractor Technology; (ii) reverse engineer, decompile, or attempt to discover the source code of the Software Service, or the Contractor Technology; or (iii) resell or otherwise use the Software Service for any purpose other than its own internal business purposes.</w:t>
        </w:r>
      </w:ins>
    </w:p>
    <w:p w14:paraId="4EDA192B" w14:textId="77777777" w:rsidR="00C10563" w:rsidRPr="0081587C" w:rsidRDefault="00C10563" w:rsidP="00C10563">
      <w:pPr>
        <w:spacing w:after="0" w:line="240" w:lineRule="auto"/>
        <w:rPr>
          <w:ins w:id="170" w:author="Author"/>
          <w:rFonts w:ascii="Times New Roman" w:hAnsi="Times New Roman" w:cs="Times New Roman"/>
        </w:rPr>
      </w:pPr>
    </w:p>
    <w:p w14:paraId="20047837" w14:textId="77777777" w:rsidR="00C10563" w:rsidRPr="0081587C" w:rsidRDefault="00C10563" w:rsidP="00C10563">
      <w:pPr>
        <w:spacing w:after="0" w:line="240" w:lineRule="auto"/>
        <w:rPr>
          <w:ins w:id="171" w:author="Author"/>
          <w:rFonts w:ascii="Times New Roman" w:hAnsi="Times New Roman" w:cs="Times New Roman"/>
        </w:rPr>
      </w:pPr>
      <w:ins w:id="172" w:author="Author">
        <w:r w:rsidRPr="0081587C">
          <w:rPr>
            <w:rFonts w:ascii="Times New Roman" w:hAnsi="Times New Roman" w:cs="Times New Roman"/>
          </w:rPr>
          <w:t>Contractor acknowledges that as between the parties, the State controls the means and uses of data put into the Software Service by the State or an end user (“State Data”); provided, however, that the State grants Contractor the right to use any and all State Data: (i) to perform its obligations described in the Contract, (ii) for back-up or testing purposes, and (iii) to the extent permitted by applicable law, in blinded, de-identified or aggregated form for the purpose of data analysis, compilation, interpretation, study, reporting, publishing, improvement of the Software Service, and product and service development.</w:t>
        </w:r>
      </w:ins>
    </w:p>
    <w:p w14:paraId="6684978A" w14:textId="77777777" w:rsidR="00C10563" w:rsidRPr="0081587C" w:rsidRDefault="00C10563" w:rsidP="00C10563">
      <w:pPr>
        <w:spacing w:after="0" w:line="240" w:lineRule="auto"/>
        <w:rPr>
          <w:ins w:id="173" w:author="Author"/>
          <w:rFonts w:ascii="Times New Roman" w:hAnsi="Times New Roman" w:cs="Times New Roman"/>
        </w:rPr>
      </w:pPr>
    </w:p>
    <w:p w14:paraId="52ED40A6" w14:textId="63472B6A" w:rsidR="00C10563" w:rsidRPr="0081587C" w:rsidRDefault="00C10563" w:rsidP="00C10563">
      <w:pPr>
        <w:spacing w:after="0" w:line="240" w:lineRule="auto"/>
        <w:rPr>
          <w:ins w:id="174" w:author="Author"/>
          <w:rFonts w:ascii="Times New Roman" w:hAnsi="Times New Roman" w:cs="Times New Roman"/>
        </w:rPr>
      </w:pPr>
      <w:ins w:id="175" w:author="Author">
        <w:r w:rsidRPr="0081587C">
          <w:rPr>
            <w:rFonts w:ascii="Times New Roman" w:hAnsi="Times New Roman" w:cs="Times New Roman"/>
          </w:rPr>
          <w:lastRenderedPageBreak/>
          <w:t>State is responsible for maintaining the security of all access credentials granted to it, for the security of its information systems used to access the Software Service, and for its end users’ use of the Software Service.  State is responsible for all activities conducted under its login credentials. Contractor has the right at any time to terminate or suspend access to any user if Contractor reasonably believes that such termination or suspension is necessary to preserve the security, integrity, or accessibility of the Software Service, any State Data, Contractor, or Contractor's other customers.</w:t>
        </w:r>
      </w:ins>
    </w:p>
    <w:p w14:paraId="160BB44A"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176" w:name="_Toc236554576"/>
      <w:r w:rsidRPr="006E4F58">
        <w:rPr>
          <w:rFonts w:ascii="Times New Roman" w:eastAsia="Times New Roman" w:hAnsi="Times New Roman" w:cs="Times New Roman"/>
          <w:b/>
        </w:rPr>
        <w:lastRenderedPageBreak/>
        <w:t>Non-Collusion and Acceptance</w:t>
      </w:r>
      <w:bookmarkEnd w:id="176"/>
    </w:p>
    <w:p w14:paraId="5A10267D"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38A17EAC" w14:textId="77777777" w:rsidR="006E4F58"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0A8E1984" w14:textId="77777777" w:rsidR="007145B5" w:rsidRDefault="007145B5" w:rsidP="006E4F58">
      <w:pPr>
        <w:spacing w:after="0" w:line="240" w:lineRule="auto"/>
        <w:rPr>
          <w:rFonts w:ascii="Times New Roman" w:eastAsia="Times New Roman" w:hAnsi="Times New Roman" w:cs="Times New Roman"/>
          <w:b/>
          <w:bCs/>
        </w:rPr>
      </w:pPr>
    </w:p>
    <w:p w14:paraId="22634FED" w14:textId="77777777" w:rsidR="007145B5" w:rsidRDefault="007145B5" w:rsidP="007145B5">
      <w:pPr>
        <w:jc w:val="center"/>
        <w:rPr>
          <w:rFonts w:ascii="Times New Roman" w:hAnsi="Times New Roman" w:cs="Times New Roman"/>
          <w:b/>
          <w:bCs/>
        </w:rPr>
      </w:pPr>
      <w:r w:rsidRPr="007145B5">
        <w:rPr>
          <w:rFonts w:ascii="Times New Roman" w:hAnsi="Times New Roman" w:cs="Times New Roman"/>
          <w:b/>
          <w:bCs/>
        </w:rPr>
        <w:t>Agreement to Use Electronic Signatures</w:t>
      </w:r>
    </w:p>
    <w:p w14:paraId="4F703C23" w14:textId="1FBFF3FE" w:rsidR="00D0184B" w:rsidRPr="007145B5" w:rsidRDefault="00D0184B" w:rsidP="007145B5">
      <w:pPr>
        <w:jc w:val="center"/>
        <w:rPr>
          <w:rFonts w:ascii="Times New Roman" w:hAnsi="Times New Roman" w:cs="Times New Roman"/>
          <w:b/>
          <w:bCs/>
        </w:rPr>
      </w:pPr>
      <w:r>
        <w:rPr>
          <w:rFonts w:ascii="Times New Roman" w:hAnsi="Times New Roman" w:cs="Times New Roman"/>
          <w:b/>
          <w:bCs/>
        </w:rPr>
        <w:t>[Applicable only to contracts processed through SCM]</w:t>
      </w:r>
    </w:p>
    <w:p w14:paraId="683D1E1B" w14:textId="36611A9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w:t>
      </w: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0BB8D611" w14:textId="77777777" w:rsidR="00F0508A" w:rsidRPr="00F0508A" w:rsidRDefault="00F0508A" w:rsidP="00F0508A">
      <w:pPr>
        <w:spacing w:after="0" w:line="240" w:lineRule="auto"/>
        <w:rPr>
          <w:rFonts w:ascii="Times New Roman" w:eastAsia="Times New Roman" w:hAnsi="Times New Roman" w:cs="Times New Roman"/>
        </w:rPr>
      </w:pPr>
    </w:p>
    <w:p w14:paraId="4CF8FF0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075B7F04"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5C247207" w14:textId="77777777" w:rsidR="00F0508A" w:rsidRPr="00F0508A" w:rsidRDefault="00F0508A" w:rsidP="00F0508A">
      <w:pPr>
        <w:spacing w:after="0" w:line="240" w:lineRule="auto"/>
        <w:rPr>
          <w:rFonts w:ascii="Times New Roman" w:eastAsia="Times New Roman" w:hAnsi="Times New Roman" w:cs="Times New Roman"/>
        </w:rPr>
      </w:pPr>
    </w:p>
    <w:p w14:paraId="7D374B8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4D58B9AE"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5FD82100" w14:textId="77777777" w:rsidR="00F0508A" w:rsidRPr="00F0508A" w:rsidRDefault="00F0508A" w:rsidP="00F0508A">
      <w:pPr>
        <w:spacing w:after="0" w:line="240" w:lineRule="auto"/>
        <w:rPr>
          <w:rFonts w:ascii="Times New Roman" w:eastAsia="Times New Roman" w:hAnsi="Times New Roman" w:cs="Times New Roman"/>
        </w:rPr>
      </w:pPr>
    </w:p>
    <w:p w14:paraId="0176E0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4884179D" w14:textId="77777777" w:rsidR="00F0508A" w:rsidRPr="00F0508A" w:rsidRDefault="00F0508A" w:rsidP="00F0508A">
      <w:pPr>
        <w:spacing w:after="0" w:line="240" w:lineRule="auto"/>
        <w:rPr>
          <w:rFonts w:ascii="Times New Roman" w:eastAsia="Times New Roman" w:hAnsi="Times New Roman" w:cs="Times New Roman"/>
          <w:b/>
        </w:rPr>
      </w:pPr>
    </w:p>
    <w:p w14:paraId="0E8AAB05"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78CF9A9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4F6B2A90" w14:textId="77777777" w:rsidR="00F0508A" w:rsidRPr="00F0508A" w:rsidRDefault="00F0508A" w:rsidP="00F0508A">
      <w:pPr>
        <w:spacing w:after="0" w:line="240" w:lineRule="auto"/>
        <w:rPr>
          <w:rFonts w:ascii="Times New Roman" w:eastAsia="Times New Roman" w:hAnsi="Times New Roman" w:cs="Times New Roman"/>
        </w:rPr>
      </w:pPr>
    </w:p>
    <w:p w14:paraId="5D4CB2B3"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62705571" w14:textId="3707F559" w:rsidR="00F0508A" w:rsidRPr="00F0508A" w:rsidRDefault="00087CFF" w:rsidP="00F0508A">
      <w:pPr>
        <w:spacing w:after="0" w:line="240" w:lineRule="auto"/>
        <w:rPr>
          <w:rFonts w:ascii="Times New Roman" w:eastAsia="Times New Roman" w:hAnsi="Times New Roman" w:cs="Times New Roman"/>
        </w:rPr>
      </w:pPr>
      <w:r w:rsidRPr="00087CFF">
        <w:rPr>
          <w:rFonts w:ascii="Times New Roman" w:eastAsia="Times New Roman" w:hAnsi="Times New Roman" w:cs="Times New Roman"/>
        </w:rPr>
        <w:t>Lesley A. Crane</w:t>
      </w:r>
      <w:r w:rsidR="00F0508A" w:rsidRPr="00F0508A">
        <w:rPr>
          <w:rFonts w:ascii="Times New Roman" w:eastAsia="Times New Roman" w:hAnsi="Times New Roman" w:cs="Times New Roman"/>
        </w:rPr>
        <w:t>, Commissioner</w:t>
      </w:r>
      <w:r>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0A8AB6C8" w14:textId="77777777" w:rsidR="00F0508A" w:rsidRPr="00F0508A" w:rsidRDefault="00F0508A" w:rsidP="00F0508A">
      <w:pPr>
        <w:spacing w:after="0" w:line="240" w:lineRule="auto"/>
        <w:rPr>
          <w:rFonts w:ascii="Times New Roman" w:eastAsia="Times New Roman" w:hAnsi="Times New Roman" w:cs="Times New Roman"/>
        </w:rPr>
      </w:pPr>
    </w:p>
    <w:p w14:paraId="0692CB4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Date:________________________________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488C6A15" w14:textId="77777777" w:rsidR="00F0508A" w:rsidRPr="00F0508A" w:rsidRDefault="00F0508A" w:rsidP="00F0508A">
      <w:pPr>
        <w:spacing w:after="0" w:line="240" w:lineRule="auto"/>
        <w:rPr>
          <w:rFonts w:ascii="Times New Roman" w:eastAsia="Times New Roman" w:hAnsi="Times New Roman" w:cs="Times New Roman"/>
          <w:b/>
        </w:rPr>
      </w:pPr>
    </w:p>
    <w:p w14:paraId="4DCE8FEE"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0874714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762BA0FD" w14:textId="77777777" w:rsidR="00F0508A" w:rsidRPr="00F0508A" w:rsidRDefault="00F0508A" w:rsidP="00F0508A">
      <w:pPr>
        <w:spacing w:after="0" w:line="240" w:lineRule="auto"/>
        <w:rPr>
          <w:rFonts w:ascii="Times New Roman" w:eastAsia="Times New Roman" w:hAnsi="Times New Roman" w:cs="Times New Roman"/>
        </w:rPr>
      </w:pPr>
    </w:p>
    <w:p w14:paraId="02CBFA1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6645A7F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Curtis T. Hill, Jr., Attorney General</w:t>
      </w:r>
    </w:p>
    <w:p w14:paraId="194941E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2A728BA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0764FAE9" w14:textId="77777777" w:rsidR="00F0508A" w:rsidRPr="00F0508A" w:rsidRDefault="00F0508A" w:rsidP="00F0508A">
      <w:pPr>
        <w:spacing w:after="0" w:line="240" w:lineRule="auto"/>
        <w:rPr>
          <w:rFonts w:ascii="Times New Roman" w:eastAsia="Times New Roman" w:hAnsi="Times New Roman" w:cs="Times New Roman"/>
          <w:b/>
        </w:rPr>
      </w:pPr>
    </w:p>
    <w:p w14:paraId="47FA83AD"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709A65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6E286DA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20046948"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6447A42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Dewand Neely, Chief Information Officer</w:t>
      </w:r>
    </w:p>
    <w:p w14:paraId="2B706FF0" w14:textId="77777777" w:rsidR="00F0508A" w:rsidRPr="00F0508A" w:rsidRDefault="00F0508A" w:rsidP="00F0508A">
      <w:pPr>
        <w:spacing w:after="0" w:line="240" w:lineRule="auto"/>
        <w:rPr>
          <w:rFonts w:ascii="Times New Roman" w:eastAsia="Times New Roman" w:hAnsi="Times New Roman" w:cs="Times New Roman"/>
        </w:rPr>
      </w:pPr>
    </w:p>
    <w:p w14:paraId="281E3CD2" w14:textId="1DD03D0B"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C8C97" w14:textId="77777777" w:rsidR="00F01404" w:rsidRDefault="00F01404" w:rsidP="00C96F20">
      <w:pPr>
        <w:spacing w:after="0" w:line="240" w:lineRule="auto"/>
      </w:pPr>
      <w:r>
        <w:separator/>
      </w:r>
    </w:p>
  </w:endnote>
  <w:endnote w:type="continuationSeparator" w:id="0">
    <w:p w14:paraId="15D7F55B" w14:textId="77777777" w:rsidR="00F01404" w:rsidRDefault="00F01404"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2B101656"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2335B71D" w14:textId="1374C8EA" w:rsidR="00AA11FE" w:rsidRPr="00C96F20" w:rsidRDefault="00AA11FE">
    <w:pPr>
      <w:pStyle w:val="Footer"/>
      <w:rPr>
        <w:sz w:val="20"/>
        <w:szCs w:val="20"/>
      </w:rPr>
    </w:pPr>
    <w:r w:rsidRPr="00C96F20">
      <w:rPr>
        <w:sz w:val="20"/>
        <w:szCs w:val="20"/>
      </w:rPr>
      <w:t>07/1</w:t>
    </w:r>
    <w:r w:rsidR="003A027C">
      <w:rPr>
        <w:sz w:val="20"/>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D8762" w14:textId="77777777" w:rsidR="00F01404" w:rsidRDefault="00F01404" w:rsidP="00C96F20">
      <w:pPr>
        <w:spacing w:after="0" w:line="240" w:lineRule="auto"/>
      </w:pPr>
      <w:r>
        <w:separator/>
      </w:r>
    </w:p>
  </w:footnote>
  <w:footnote w:type="continuationSeparator" w:id="0">
    <w:p w14:paraId="418D8190" w14:textId="77777777" w:rsidR="00F01404" w:rsidRDefault="00F01404"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8AB644E"/>
    <w:multiLevelType w:val="hybridMultilevel"/>
    <w:tmpl w:val="BE9AA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604A51DE"/>
    <w:multiLevelType w:val="singleLevel"/>
    <w:tmpl w:val="0409000F"/>
    <w:lvl w:ilvl="0">
      <w:start w:val="1"/>
      <w:numFmt w:val="decimal"/>
      <w:lvlText w:val="%1."/>
      <w:lvlJc w:val="left"/>
      <w:pPr>
        <w:tabs>
          <w:tab w:val="num" w:pos="360"/>
        </w:tabs>
        <w:ind w:left="360" w:hanging="360"/>
      </w:pPr>
    </w:lvl>
  </w:abstractNum>
  <w:num w:numId="1">
    <w:abstractNumId w:val="6"/>
  </w:num>
  <w:num w:numId="2">
    <w:abstractNumId w:val="0"/>
  </w:num>
  <w:num w:numId="3">
    <w:abstractNumId w:val="1"/>
  </w:num>
  <w:num w:numId="4">
    <w:abstractNumId w:val="3"/>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87CFF"/>
    <w:rsid w:val="00094DA4"/>
    <w:rsid w:val="000A5FFB"/>
    <w:rsid w:val="000D236D"/>
    <w:rsid w:val="00105774"/>
    <w:rsid w:val="00156F98"/>
    <w:rsid w:val="00162E9A"/>
    <w:rsid w:val="001739B8"/>
    <w:rsid w:val="00187140"/>
    <w:rsid w:val="00196CC0"/>
    <w:rsid w:val="00202E37"/>
    <w:rsid w:val="00206A95"/>
    <w:rsid w:val="0025187C"/>
    <w:rsid w:val="00260DA0"/>
    <w:rsid w:val="00291E2A"/>
    <w:rsid w:val="002A5061"/>
    <w:rsid w:val="002A617D"/>
    <w:rsid w:val="002B190C"/>
    <w:rsid w:val="002E3E1F"/>
    <w:rsid w:val="002F2B6B"/>
    <w:rsid w:val="00344D68"/>
    <w:rsid w:val="003A027C"/>
    <w:rsid w:val="003D3691"/>
    <w:rsid w:val="003E024F"/>
    <w:rsid w:val="003E4E84"/>
    <w:rsid w:val="003E6C08"/>
    <w:rsid w:val="00413DA7"/>
    <w:rsid w:val="00497D2B"/>
    <w:rsid w:val="004B543A"/>
    <w:rsid w:val="004C48C7"/>
    <w:rsid w:val="004D718B"/>
    <w:rsid w:val="00506D5C"/>
    <w:rsid w:val="00552EFB"/>
    <w:rsid w:val="00572EFD"/>
    <w:rsid w:val="00573ED0"/>
    <w:rsid w:val="00592AC8"/>
    <w:rsid w:val="005B3DEB"/>
    <w:rsid w:val="005F0D6B"/>
    <w:rsid w:val="00611680"/>
    <w:rsid w:val="00614642"/>
    <w:rsid w:val="006157BA"/>
    <w:rsid w:val="00617E36"/>
    <w:rsid w:val="00623E6B"/>
    <w:rsid w:val="00657CD7"/>
    <w:rsid w:val="00674611"/>
    <w:rsid w:val="00675C15"/>
    <w:rsid w:val="006A0226"/>
    <w:rsid w:val="006A1364"/>
    <w:rsid w:val="006E4F58"/>
    <w:rsid w:val="006F3B5E"/>
    <w:rsid w:val="007145B5"/>
    <w:rsid w:val="007412B2"/>
    <w:rsid w:val="007645D6"/>
    <w:rsid w:val="00782C06"/>
    <w:rsid w:val="007915BA"/>
    <w:rsid w:val="007A3C99"/>
    <w:rsid w:val="007D3AD3"/>
    <w:rsid w:val="007F284D"/>
    <w:rsid w:val="007F468B"/>
    <w:rsid w:val="0081587C"/>
    <w:rsid w:val="00833B43"/>
    <w:rsid w:val="008C0B8B"/>
    <w:rsid w:val="008C1ADE"/>
    <w:rsid w:val="008E4534"/>
    <w:rsid w:val="00902E76"/>
    <w:rsid w:val="00922B2E"/>
    <w:rsid w:val="00946970"/>
    <w:rsid w:val="00960CD4"/>
    <w:rsid w:val="009C3620"/>
    <w:rsid w:val="00A52479"/>
    <w:rsid w:val="00AA11FE"/>
    <w:rsid w:val="00AA3DDD"/>
    <w:rsid w:val="00AA6E84"/>
    <w:rsid w:val="00AD2E37"/>
    <w:rsid w:val="00AD39F3"/>
    <w:rsid w:val="00AF3B2B"/>
    <w:rsid w:val="00B357E8"/>
    <w:rsid w:val="00B50BE2"/>
    <w:rsid w:val="00B57DA2"/>
    <w:rsid w:val="00C05BE2"/>
    <w:rsid w:val="00C10563"/>
    <w:rsid w:val="00C27C59"/>
    <w:rsid w:val="00C82C5D"/>
    <w:rsid w:val="00C96F20"/>
    <w:rsid w:val="00CA7682"/>
    <w:rsid w:val="00CC1679"/>
    <w:rsid w:val="00D0184B"/>
    <w:rsid w:val="00D225EE"/>
    <w:rsid w:val="00D4443D"/>
    <w:rsid w:val="00D515C5"/>
    <w:rsid w:val="00D574E0"/>
    <w:rsid w:val="00D67CFA"/>
    <w:rsid w:val="00DA3AAA"/>
    <w:rsid w:val="00E10ABB"/>
    <w:rsid w:val="00E624BA"/>
    <w:rsid w:val="00E93E1F"/>
    <w:rsid w:val="00EF309B"/>
    <w:rsid w:val="00F01404"/>
    <w:rsid w:val="00F0508A"/>
    <w:rsid w:val="00F2585D"/>
    <w:rsid w:val="00F4772B"/>
    <w:rsid w:val="00F72519"/>
    <w:rsid w:val="00F970EE"/>
    <w:rsid w:val="00FF0D06"/>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D81440"/>
  <w15:docId w15:val="{6D5630FD-FF3B-4CB9-892B-400124AE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link w:val="NoSpacingChar"/>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character" w:customStyle="1" w:styleId="NoSpacingChar">
    <w:name w:val="No Spacing Char"/>
    <w:link w:val="NoSpacing"/>
    <w:rsid w:val="00CA76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hyperlink" Target="mailto:MWBECompliance@idoa.IN.go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ndianaVeteransPreference@idoa.IN.gov" TargetMode="External"/><Relationship Id="rId17" Type="http://schemas.openxmlformats.org/officeDocument/2006/relationships/hyperlink" Target="mailto:MWBECompliance@idoa.IN.gov" TargetMode="External"/><Relationship Id="rId2" Type="http://schemas.openxmlformats.org/officeDocument/2006/relationships/customXml" Target="../customXml/item2.xml"/><Relationship Id="rId16" Type="http://schemas.openxmlformats.org/officeDocument/2006/relationships/hyperlink" Target="https://www.in.gov/iot/2394.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gov/ig/" TargetMode="External"/><Relationship Id="rId5" Type="http://schemas.openxmlformats.org/officeDocument/2006/relationships/numbering" Target="numbering.xml"/><Relationship Id="rId15" Type="http://schemas.openxmlformats.org/officeDocument/2006/relationships/hyperlink" Target="http://www.in.gov/idoa/mwbe/payaudit.htm" TargetMode="External"/><Relationship Id="rId10" Type="http://schemas.openxmlformats.org/officeDocument/2006/relationships/endnotes" Target="endnotes.xml"/><Relationship Id="rId19" Type="http://schemas.openxmlformats.org/officeDocument/2006/relationships/hyperlink" Target="http://www.in.gov/idoa/mwbe/payaudit.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dianaveteranspreference@idoa.IN.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170E708D7E8A459974294FF19347D4" ma:contentTypeVersion="4" ma:contentTypeDescription="Create a new document." ma:contentTypeScope="" ma:versionID="5c47b95f5e6dc208574fbc19a5304207">
  <xsd:schema xmlns:xsd="http://www.w3.org/2001/XMLSchema" xmlns:xs="http://www.w3.org/2001/XMLSchema" xmlns:p="http://schemas.microsoft.com/office/2006/metadata/properties" xmlns:ns2="e7a205b9-a8e9-493a-839b-aac4f291c22a" targetNamespace="http://schemas.microsoft.com/office/2006/metadata/properties" ma:root="true" ma:fieldsID="9e4e0e024d3a4a78cec842a2acf81f85" ns2:_="">
    <xsd:import namespace="e7a205b9-a8e9-493a-839b-aac4f291c2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205b9-a8e9-493a-839b-aac4f291c2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FAF35F-8E5B-4060-8AE6-A9ED8F46E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205b9-a8e9-493a-839b-aac4f291c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85640C-FBB0-4797-8470-AD05EE42093B}">
  <ds:schemaRefs>
    <ds:schemaRef ds:uri="http://schemas.openxmlformats.org/officeDocument/2006/bibliography"/>
  </ds:schemaRefs>
</ds:datastoreItem>
</file>

<file path=customXml/itemProps3.xml><?xml version="1.0" encoding="utf-8"?>
<ds:datastoreItem xmlns:ds="http://schemas.openxmlformats.org/officeDocument/2006/customXml" ds:itemID="{8731EDDB-DBF7-4115-A141-4EE91A9EC9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400F49-C88D-43BD-B4C1-9A2AAC0F95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9641</Words>
  <Characters>54960</Characters>
  <Application>Microsoft Office Word</Application>
  <DocSecurity>0</DocSecurity>
  <Lines>458</Lines>
  <Paragraphs>128</Paragraphs>
  <ScaleCrop>false</ScaleCrop>
  <Company/>
  <LinksUpToDate>false</LinksUpToDate>
  <CharactersWithSpaces>64473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Cranfill, Emily</dc:creator>
  <cp:keywords/>
  <dc:description/>
  <cp:lastModifiedBy>Cranfill, Emily</cp:lastModifiedBy>
  <cp:revision>2</cp:revision>
  <dcterms:created xsi:type="dcterms:W3CDTF">2021-05-27T20:48:00Z</dcterms:created>
  <dcterms:modified xsi:type="dcterms:W3CDTF">2021-05-27T20:48:00Z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0x0101004F170E708D7E8A459974294FF19347D4</vt:lpwstr>
  </property>
</Properties>
</file>